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0AA5E8" w14:textId="188B8888" w:rsidR="00DC4703" w:rsidRDefault="00DC4703" w:rsidP="00DC4703">
      <w:pPr>
        <w:rPr>
          <w:ins w:id="0" w:author="Author"/>
          <w:rFonts w:ascii="Times New Roman" w:hAnsi="Times New Roman" w:cs="Times New Roman"/>
          <w:b/>
          <w:bCs/>
          <w:sz w:val="20"/>
          <w:szCs w:val="20"/>
        </w:rPr>
      </w:pPr>
      <w:ins w:id="1" w:author="Author">
        <w:r>
          <w:rPr>
            <w:rFonts w:ascii="Times New Roman" w:hAnsi="Times New Roman" w:cs="Times New Roman"/>
            <w:b/>
            <w:bCs/>
            <w:sz w:val="20"/>
            <w:szCs w:val="20"/>
          </w:rPr>
          <w:t>Annex III</w:t>
        </w:r>
      </w:ins>
    </w:p>
    <w:p w14:paraId="7A32EC32" w14:textId="21A1A7F1" w:rsidR="008A0256" w:rsidRPr="00CD728A" w:rsidRDefault="00AD2A1B" w:rsidP="008A0256">
      <w:pPr>
        <w:rPr>
          <w:rFonts w:ascii="Times New Roman" w:hAnsi="Times New Roman" w:cs="Times New Roman"/>
          <w:b/>
          <w:bCs/>
          <w:sz w:val="20"/>
          <w:szCs w:val="20"/>
        </w:rPr>
      </w:pPr>
      <w:r w:rsidRPr="001A2773">
        <w:rPr>
          <w:rFonts w:ascii="Times New Roman" w:hAnsi="Times New Roman" w:cs="Times New Roman"/>
          <w:b/>
          <w:bCs/>
          <w:sz w:val="20"/>
          <w:szCs w:val="20"/>
        </w:rPr>
        <w:t>S.08.01- Open derivatives</w:t>
      </w:r>
      <w:r w:rsidR="008A0256" w:rsidRPr="00CD728A">
        <w:rPr>
          <w:rFonts w:ascii="Times New Roman" w:hAnsi="Times New Roman" w:cs="Times New Roman"/>
          <w:b/>
          <w:bCs/>
          <w:sz w:val="20"/>
          <w:szCs w:val="20"/>
        </w:rPr>
        <w:t xml:space="preserve"> (old Derivatives D2O)</w:t>
      </w:r>
    </w:p>
    <w:p w14:paraId="3B53F6C5" w14:textId="4E636178" w:rsidR="00404B62" w:rsidRPr="001A2773" w:rsidRDefault="00FD0DAC">
      <w:pPr>
        <w:rPr>
          <w:rFonts w:ascii="Times New Roman" w:hAnsi="Times New Roman" w:cs="Times New Roman"/>
          <w:b/>
          <w:bCs/>
          <w:sz w:val="20"/>
          <w:szCs w:val="20"/>
        </w:rPr>
      </w:pPr>
      <w:r w:rsidRPr="001A2773">
        <w:rPr>
          <w:rFonts w:ascii="Times New Roman" w:hAnsi="Times New Roman" w:cs="Times New Roman"/>
          <w:b/>
          <w:bCs/>
          <w:sz w:val="20"/>
          <w:szCs w:val="20"/>
        </w:rPr>
        <w:t xml:space="preserve">General </w:t>
      </w:r>
      <w:r w:rsidR="00F7463E" w:rsidRPr="001A2773">
        <w:rPr>
          <w:rFonts w:ascii="Times New Roman" w:hAnsi="Times New Roman" w:cs="Times New Roman"/>
          <w:b/>
          <w:bCs/>
          <w:sz w:val="20"/>
          <w:szCs w:val="20"/>
        </w:rPr>
        <w:t>comments:</w:t>
      </w:r>
    </w:p>
    <w:p w14:paraId="670AF409" w14:textId="77777777" w:rsidR="00F7463E" w:rsidRDefault="00F7463E" w:rsidP="00B84B92">
      <w:pPr>
        <w:jc w:val="both"/>
        <w:rPr>
          <w:rFonts w:ascii="Times New Roman" w:hAnsi="Times New Roman" w:cs="Times New Roman"/>
          <w:sz w:val="20"/>
          <w:szCs w:val="20"/>
        </w:rPr>
      </w:pPr>
      <w:r w:rsidRPr="001A2773">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14:paraId="7FE1B226" w14:textId="559F24A4" w:rsidR="00CC5AD7" w:rsidRDefault="00CC5AD7">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annex relates to quarterly and annual submission of information for </w:t>
      </w:r>
      <w:r w:rsidR="003179EC">
        <w:rPr>
          <w:rFonts w:ascii="Times New Roman" w:hAnsi="Times New Roman" w:cs="Times New Roman"/>
          <w:sz w:val="20"/>
          <w:szCs w:val="20"/>
          <w:lang w:val="en-US"/>
        </w:rPr>
        <w:t>groups</w:t>
      </w:r>
      <w:r>
        <w:rPr>
          <w:rFonts w:ascii="Times New Roman" w:hAnsi="Times New Roman" w:cs="Times New Roman"/>
          <w:sz w:val="20"/>
          <w:szCs w:val="20"/>
          <w:lang w:val="en-US"/>
        </w:rPr>
        <w:t>.</w:t>
      </w:r>
    </w:p>
    <w:p w14:paraId="05EB47EA" w14:textId="184454FB" w:rsidR="00CE1363" w:rsidRDefault="00EB633C" w:rsidP="001A2773">
      <w:pPr>
        <w:jc w:val="both"/>
        <w:rPr>
          <w:rFonts w:ascii="Times New Roman" w:hAnsi="Times New Roman" w:cs="Times New Roman"/>
          <w:sz w:val="20"/>
          <w:szCs w:val="20"/>
        </w:rPr>
      </w:pPr>
      <w:r w:rsidRPr="00CD728A">
        <w:rPr>
          <w:rFonts w:ascii="Times New Roman" w:hAnsi="Times New Roman" w:cs="Times New Roman"/>
          <w:bCs/>
          <w:sz w:val="20"/>
          <w:szCs w:val="20"/>
        </w:rPr>
        <w:t xml:space="preserve">The derivatives categories referred to in this template are the ones </w:t>
      </w:r>
      <w:r w:rsidRPr="00D56C74">
        <w:rPr>
          <w:rFonts w:ascii="Times New Roman" w:hAnsi="Times New Roman" w:cs="Times New Roman"/>
          <w:bCs/>
          <w:sz w:val="20"/>
          <w:szCs w:val="20"/>
        </w:rPr>
        <w:t xml:space="preserve">defined in Annex </w:t>
      </w:r>
      <w:del w:id="2" w:author="Author">
        <w:r w:rsidRPr="00D56C74" w:rsidDel="00DC4703">
          <w:rPr>
            <w:rFonts w:ascii="Times New Roman" w:hAnsi="Times New Roman" w:cs="Times New Roman"/>
            <w:bCs/>
            <w:sz w:val="20"/>
            <w:szCs w:val="20"/>
          </w:rPr>
          <w:delText xml:space="preserve">III </w:delText>
        </w:r>
      </w:del>
      <w:ins w:id="3" w:author="Author">
        <w:r w:rsidR="00DC4703" w:rsidRPr="00D56C74">
          <w:rPr>
            <w:rFonts w:ascii="Times New Roman" w:hAnsi="Times New Roman" w:cs="Times New Roman"/>
            <w:bCs/>
            <w:sz w:val="20"/>
            <w:szCs w:val="20"/>
          </w:rPr>
          <w:t>I</w:t>
        </w:r>
        <w:r w:rsidR="00DC4703">
          <w:rPr>
            <w:rFonts w:ascii="Times New Roman" w:hAnsi="Times New Roman" w:cs="Times New Roman"/>
            <w:bCs/>
            <w:sz w:val="20"/>
            <w:szCs w:val="20"/>
          </w:rPr>
          <w:t>V</w:t>
        </w:r>
        <w:r w:rsidR="00DC4703" w:rsidRPr="00D56C74">
          <w:rPr>
            <w:rFonts w:ascii="Times New Roman" w:hAnsi="Times New Roman" w:cs="Times New Roman"/>
            <w:bCs/>
            <w:sz w:val="20"/>
            <w:szCs w:val="20"/>
          </w:rPr>
          <w:t xml:space="preserve"> </w:t>
        </w:r>
      </w:ins>
      <w:r w:rsidRPr="00D56C74">
        <w:rPr>
          <w:rFonts w:ascii="Times New Roman" w:hAnsi="Times New Roman" w:cs="Times New Roman"/>
          <w:bCs/>
          <w:sz w:val="20"/>
          <w:szCs w:val="20"/>
        </w:rPr>
        <w:t xml:space="preserve">– </w:t>
      </w:r>
      <w:r w:rsidR="00D56C74" w:rsidRPr="001A2773">
        <w:rPr>
          <w:rFonts w:ascii="Times New Roman" w:hAnsi="Times New Roman" w:cs="Times New Roman"/>
          <w:bCs/>
          <w:sz w:val="20"/>
          <w:szCs w:val="20"/>
        </w:rPr>
        <w:t>Assets</w:t>
      </w:r>
      <w:r w:rsidRPr="001A2773">
        <w:rPr>
          <w:rFonts w:ascii="Times New Roman" w:hAnsi="Times New Roman" w:cs="Times New Roman"/>
          <w:bCs/>
          <w:sz w:val="20"/>
          <w:szCs w:val="20"/>
        </w:rPr>
        <w:t xml:space="preserve"> Categories of this Regulation and </w:t>
      </w:r>
      <w:r w:rsidRPr="00D56C74">
        <w:rPr>
          <w:rFonts w:ascii="Times New Roman" w:hAnsi="Times New Roman" w:cs="Times New Roman"/>
          <w:sz w:val="20"/>
          <w:szCs w:val="20"/>
        </w:rPr>
        <w:t xml:space="preserve">references to CIC codes refer to Annex </w:t>
      </w:r>
      <w:del w:id="4" w:author="Author">
        <w:r w:rsidRPr="00D56C74" w:rsidDel="00DC4703">
          <w:rPr>
            <w:rFonts w:ascii="Times New Roman" w:hAnsi="Times New Roman" w:cs="Times New Roman"/>
            <w:sz w:val="20"/>
            <w:szCs w:val="20"/>
          </w:rPr>
          <w:delText>I</w:delText>
        </w:r>
      </w:del>
      <w:r w:rsidRPr="00D56C74">
        <w:rPr>
          <w:rFonts w:ascii="Times New Roman" w:hAnsi="Times New Roman" w:cs="Times New Roman"/>
          <w:sz w:val="20"/>
          <w:szCs w:val="20"/>
        </w:rPr>
        <w:t xml:space="preserve">V </w:t>
      </w:r>
      <w:r w:rsidR="00D56C74" w:rsidRPr="001A2773">
        <w:rPr>
          <w:rFonts w:ascii="Times New Roman" w:hAnsi="Times New Roman" w:cs="Times New Roman"/>
          <w:sz w:val="20"/>
          <w:szCs w:val="20"/>
        </w:rPr>
        <w:t xml:space="preserve">– CIC table </w:t>
      </w:r>
      <w:r w:rsidRPr="001A2773">
        <w:rPr>
          <w:rFonts w:ascii="Times New Roman" w:hAnsi="Times New Roman" w:cs="Times New Roman"/>
          <w:sz w:val="20"/>
          <w:szCs w:val="20"/>
        </w:rPr>
        <w:t>of this Regulation.</w:t>
      </w:r>
      <w:r w:rsidR="002841D1" w:rsidRPr="00D56C74">
        <w:rPr>
          <w:rFonts w:ascii="Times New Roman" w:hAnsi="Times New Roman" w:cs="Times New Roman"/>
          <w:sz w:val="20"/>
          <w:szCs w:val="20"/>
        </w:rPr>
        <w:t xml:space="preserve"> </w:t>
      </w:r>
      <w:r w:rsidR="00F7463E" w:rsidRPr="00D56C74">
        <w:rPr>
          <w:rFonts w:ascii="Times New Roman" w:hAnsi="Times New Roman" w:cs="Times New Roman"/>
          <w:sz w:val="20"/>
          <w:szCs w:val="20"/>
        </w:rPr>
        <w:t xml:space="preserve">This template contains an item-by-item list of </w:t>
      </w:r>
      <w:r w:rsidR="00DC7492" w:rsidRPr="001A2773">
        <w:rPr>
          <w:rFonts w:ascii="Times New Roman" w:hAnsi="Times New Roman" w:cs="Times New Roman"/>
          <w:sz w:val="20"/>
          <w:szCs w:val="20"/>
        </w:rPr>
        <w:t>derivatives</w:t>
      </w:r>
      <w:ins w:id="5" w:author="Author">
        <w:r w:rsidR="001D7687" w:rsidRPr="001D7687">
          <w:rPr>
            <w:rFonts w:ascii="Times New Roman" w:hAnsi="Times New Roman" w:cs="Times New Roman"/>
            <w:sz w:val="20"/>
            <w:szCs w:val="20"/>
          </w:rPr>
          <w:t xml:space="preserve"> </w:t>
        </w:r>
        <w:r w:rsidR="001D7687">
          <w:rPr>
            <w:rFonts w:ascii="Times New Roman" w:hAnsi="Times New Roman" w:cs="Times New Roman"/>
            <w:sz w:val="20"/>
            <w:szCs w:val="20"/>
          </w:rPr>
          <w:t>held directly by the undertaking (i.e. not on a look-through basis),</w:t>
        </w:r>
      </w:ins>
      <w:r w:rsidR="00DC7492" w:rsidRPr="001A2773">
        <w:rPr>
          <w:rFonts w:ascii="Times New Roman" w:hAnsi="Times New Roman" w:cs="Times New Roman"/>
          <w:sz w:val="20"/>
          <w:szCs w:val="20"/>
        </w:rPr>
        <w:t xml:space="preserve"> </w:t>
      </w:r>
      <w:r w:rsidRPr="00D56C74">
        <w:rPr>
          <w:rFonts w:ascii="Times New Roman" w:hAnsi="Times New Roman" w:cs="Times New Roman"/>
          <w:sz w:val="20"/>
          <w:szCs w:val="20"/>
        </w:rPr>
        <w:t>classifiable as asset categories A to</w:t>
      </w:r>
      <w:r w:rsidRPr="00CD728A">
        <w:rPr>
          <w:rFonts w:ascii="Times New Roman" w:hAnsi="Times New Roman" w:cs="Times New Roman"/>
          <w:sz w:val="20"/>
          <w:szCs w:val="20"/>
        </w:rPr>
        <w:t xml:space="preserve"> F</w:t>
      </w:r>
      <w:r w:rsidR="00DC7492" w:rsidRPr="001A2773">
        <w:rPr>
          <w:rFonts w:ascii="Times New Roman" w:hAnsi="Times New Roman" w:cs="Times New Roman"/>
          <w:sz w:val="20"/>
          <w:szCs w:val="20"/>
        </w:rPr>
        <w:t xml:space="preserve">. </w:t>
      </w:r>
    </w:p>
    <w:p w14:paraId="05445CA2" w14:textId="7E25BE2A" w:rsidR="00EB633C" w:rsidRPr="00CD728A" w:rsidRDefault="00DC7492" w:rsidP="001A2773">
      <w:pPr>
        <w:jc w:val="both"/>
        <w:rPr>
          <w:rFonts w:ascii="Times New Roman" w:hAnsi="Times New Roman" w:cs="Times New Roman"/>
          <w:sz w:val="20"/>
          <w:szCs w:val="20"/>
        </w:rPr>
      </w:pPr>
      <w:r w:rsidRPr="001A2773">
        <w:rPr>
          <w:rFonts w:ascii="Times New Roman" w:hAnsi="Times New Roman" w:cs="Times New Roman"/>
          <w:sz w:val="20"/>
          <w:szCs w:val="20"/>
        </w:rPr>
        <w:t>Derivatives are considered assets if their Solvency II value is positive or zero. They are considered liabilities if their Solvency II value is negative or if they are issued by the undertaking.</w:t>
      </w:r>
      <w:r w:rsidR="00EB633C" w:rsidRPr="001A2773">
        <w:rPr>
          <w:rFonts w:ascii="Times New Roman" w:hAnsi="Times New Roman" w:cs="Times New Roman"/>
          <w:sz w:val="20"/>
          <w:szCs w:val="20"/>
        </w:rPr>
        <w:t xml:space="preserve"> </w:t>
      </w:r>
      <w:ins w:id="6" w:author="Author">
        <w:r w:rsidR="001D7687">
          <w:rPr>
            <w:rFonts w:ascii="Times New Roman" w:hAnsi="Times New Roman" w:cs="Times New Roman"/>
            <w:sz w:val="20"/>
            <w:szCs w:val="20"/>
          </w:rPr>
          <w:t>Both derivatives considered as assets or considered as liabilities shall be included.</w:t>
        </w:r>
      </w:ins>
    </w:p>
    <w:p w14:paraId="747CF81A" w14:textId="23B36A9F" w:rsidR="00EB633C" w:rsidRDefault="00EB633C" w:rsidP="001A2773">
      <w:pPr>
        <w:jc w:val="both"/>
        <w:rPr>
          <w:ins w:id="7" w:author="Author"/>
          <w:rFonts w:ascii="Times New Roman" w:hAnsi="Times New Roman" w:cs="Times New Roman"/>
          <w:sz w:val="20"/>
          <w:szCs w:val="20"/>
        </w:rPr>
      </w:pPr>
      <w:r w:rsidRPr="001A2773">
        <w:rPr>
          <w:rFonts w:ascii="Times New Roman" w:hAnsi="Times New Roman" w:cs="Times New Roman"/>
          <w:sz w:val="20"/>
          <w:szCs w:val="20"/>
        </w:rPr>
        <w:t>Information shall include all derivatives contracts that existed during the reporting period and were not closed prior to the reporting reference date</w:t>
      </w:r>
      <w:r w:rsidR="004A7D23">
        <w:rPr>
          <w:rFonts w:ascii="Times New Roman" w:hAnsi="Times New Roman" w:cs="Times New Roman"/>
          <w:sz w:val="20"/>
          <w:szCs w:val="20"/>
        </w:rPr>
        <w:t>.</w:t>
      </w:r>
    </w:p>
    <w:p w14:paraId="40528B26" w14:textId="69360845" w:rsidR="00B57836" w:rsidRDefault="00B57836" w:rsidP="00B57836">
      <w:pPr>
        <w:jc w:val="both"/>
        <w:rPr>
          <w:ins w:id="8" w:author="Author"/>
          <w:rFonts w:ascii="Times New Roman" w:hAnsi="Times New Roman" w:cs="Times New Roman"/>
          <w:sz w:val="20"/>
          <w:szCs w:val="20"/>
        </w:rPr>
      </w:pPr>
      <w:ins w:id="9" w:author="Author">
        <w:r w:rsidRPr="00F02B8C">
          <w:rPr>
            <w:rFonts w:ascii="Times New Roman" w:hAnsi="Times New Roman" w:cs="Times New Roman"/>
            <w:bCs/>
            <w:sz w:val="20"/>
            <w:szCs w:val="20"/>
          </w:rPr>
          <w:t>If</w:t>
        </w:r>
        <w:r>
          <w:rPr>
            <w:rFonts w:ascii="Times New Roman" w:hAnsi="Times New Roman" w:cs="Times New Roman"/>
            <w:bCs/>
            <w:sz w:val="20"/>
            <w:szCs w:val="20"/>
          </w:rPr>
          <w:t xml:space="preserve"> there are</w:t>
        </w:r>
        <w:r w:rsidRPr="00F02B8C">
          <w:rPr>
            <w:rFonts w:ascii="Times New Roman" w:hAnsi="Times New Roman" w:cs="Times New Roman"/>
            <w:bCs/>
            <w:sz w:val="20"/>
            <w:szCs w:val="20"/>
          </w:rPr>
          <w:t xml:space="preserve"> frequent trades on the same derivative</w:t>
        </w:r>
        <w:r>
          <w:rPr>
            <w:rFonts w:ascii="Times New Roman" w:hAnsi="Times New Roman" w:cs="Times New Roman"/>
            <w:bCs/>
            <w:sz w:val="20"/>
            <w:szCs w:val="20"/>
          </w:rPr>
          <w:t>, resulting in multiple open positions,</w:t>
        </w:r>
        <w:r w:rsidRPr="00F02B8C">
          <w:rPr>
            <w:rFonts w:ascii="Times New Roman" w:hAnsi="Times New Roman" w:cs="Times New Roman"/>
            <w:bCs/>
            <w:sz w:val="20"/>
            <w:szCs w:val="20"/>
          </w:rPr>
          <w:t xml:space="preserve"> </w:t>
        </w:r>
        <w:r>
          <w:rPr>
            <w:rFonts w:ascii="Times New Roman" w:hAnsi="Times New Roman" w:cs="Times New Roman"/>
            <w:bCs/>
            <w:sz w:val="20"/>
            <w:szCs w:val="20"/>
          </w:rPr>
          <w:t>the derivative can be reported on an aggregated or net basis,</w:t>
        </w:r>
        <w:r w:rsidRPr="00F02B8C">
          <w:rPr>
            <w:rFonts w:ascii="Times New Roman" w:hAnsi="Times New Roman" w:cs="Times New Roman"/>
            <w:bCs/>
            <w:sz w:val="20"/>
            <w:szCs w:val="20"/>
          </w:rPr>
          <w:t xml:space="preserve"> as long as all the</w:t>
        </w:r>
        <w:r>
          <w:rPr>
            <w:rFonts w:ascii="Times New Roman" w:hAnsi="Times New Roman" w:cs="Times New Roman"/>
            <w:bCs/>
            <w:sz w:val="20"/>
            <w:szCs w:val="20"/>
          </w:rPr>
          <w:t xml:space="preserve"> relevant</w:t>
        </w:r>
        <w:r w:rsidRPr="00F02B8C">
          <w:rPr>
            <w:rFonts w:ascii="Times New Roman" w:hAnsi="Times New Roman" w:cs="Times New Roman"/>
            <w:bCs/>
            <w:sz w:val="20"/>
            <w:szCs w:val="20"/>
          </w:rPr>
          <w:t xml:space="preserve"> characteristics are </w:t>
        </w:r>
        <w:r>
          <w:rPr>
            <w:rFonts w:ascii="Times New Roman" w:hAnsi="Times New Roman" w:cs="Times New Roman"/>
            <w:bCs/>
            <w:sz w:val="20"/>
            <w:szCs w:val="20"/>
          </w:rPr>
          <w:t xml:space="preserve">common and following the specific instruction for each relevant item. </w:t>
        </w:r>
      </w:ins>
    </w:p>
    <w:p w14:paraId="2940808F" w14:textId="54825E1E" w:rsidR="001D7687" w:rsidRPr="001A2773" w:rsidRDefault="001D7687" w:rsidP="001D7687">
      <w:pPr>
        <w:jc w:val="both"/>
        <w:rPr>
          <w:rFonts w:ascii="Times New Roman" w:hAnsi="Times New Roman" w:cs="Times New Roman"/>
          <w:sz w:val="20"/>
          <w:szCs w:val="20"/>
        </w:rPr>
      </w:pPr>
      <w:ins w:id="10" w:author="Author">
        <w:r>
          <w:rPr>
            <w:rFonts w:ascii="Times New Roman" w:hAnsi="Times New Roman" w:cs="Times New Roman"/>
            <w:sz w:val="20"/>
            <w:szCs w:val="20"/>
          </w:rPr>
          <w:t>Items shall be reported with positive values unless otherwise stated in the respective instructions.</w:t>
        </w:r>
      </w:ins>
    </w:p>
    <w:p w14:paraId="3CAF3692" w14:textId="0695BA66" w:rsidR="00215BF6" w:rsidRPr="001A2773" w:rsidRDefault="00215BF6" w:rsidP="00B84B92">
      <w:pPr>
        <w:jc w:val="both"/>
        <w:rPr>
          <w:rFonts w:ascii="Times New Roman" w:hAnsi="Times New Roman" w:cs="Times New Roman"/>
          <w:bCs/>
          <w:sz w:val="20"/>
          <w:szCs w:val="20"/>
        </w:rPr>
      </w:pPr>
      <w:r w:rsidRPr="001A2773">
        <w:rPr>
          <w:rFonts w:ascii="Times New Roman" w:hAnsi="Times New Roman" w:cs="Times New Roman"/>
          <w:bCs/>
          <w:sz w:val="20"/>
          <w:szCs w:val="20"/>
        </w:rPr>
        <w:t>A derivative is a financial instrument or other contract with all three of the following characteristics:</w:t>
      </w:r>
    </w:p>
    <w:p w14:paraId="28CD5296" w14:textId="00EB1AEA" w:rsidR="00215BF6" w:rsidRPr="001A2773" w:rsidRDefault="00215BF6" w:rsidP="001A2773">
      <w:pPr>
        <w:pStyle w:val="ListParagraph"/>
        <w:numPr>
          <w:ilvl w:val="0"/>
          <w:numId w:val="5"/>
        </w:numPr>
        <w:jc w:val="both"/>
        <w:rPr>
          <w:rFonts w:ascii="Times New Roman" w:hAnsi="Times New Roman" w:cs="Times New Roman"/>
          <w:bCs/>
          <w:sz w:val="20"/>
          <w:szCs w:val="20"/>
        </w:rPr>
      </w:pPr>
      <w:r w:rsidRPr="001A2773">
        <w:rPr>
          <w:rFonts w:ascii="Times New Roman" w:hAnsi="Times New Roman" w:cs="Times New Roman"/>
          <w:bCs/>
          <w:sz w:val="20"/>
          <w:szCs w:val="20"/>
        </w:rPr>
        <w:t>Its value changes in response to the change in a specified interest rate, financial instrument price, commodity price, foreign exchange rate, index of prices or rates, credit rating or credit index, or other variable, provided in the case of a non-financial variable that the variable is not specific to a party to the contract (sometimes called the ‘underlying’).</w:t>
      </w:r>
    </w:p>
    <w:p w14:paraId="67E60C45" w14:textId="40543363" w:rsidR="00215BF6" w:rsidRPr="001A2773" w:rsidRDefault="00215BF6" w:rsidP="001A2773">
      <w:pPr>
        <w:pStyle w:val="ListParagraph"/>
        <w:numPr>
          <w:ilvl w:val="0"/>
          <w:numId w:val="5"/>
        </w:numPr>
        <w:jc w:val="both"/>
        <w:rPr>
          <w:rFonts w:ascii="Times New Roman" w:hAnsi="Times New Roman" w:cs="Times New Roman"/>
          <w:bCs/>
          <w:sz w:val="20"/>
          <w:szCs w:val="20"/>
        </w:rPr>
      </w:pPr>
      <w:r w:rsidRPr="001A2773">
        <w:rPr>
          <w:rFonts w:ascii="Times New Roman" w:hAnsi="Times New Roman" w:cs="Times New Roman"/>
          <w:bCs/>
          <w:sz w:val="20"/>
          <w:szCs w:val="20"/>
        </w:rPr>
        <w:t xml:space="preserve">It requires no initial net investment or an initial net investment that is smaller than would be required for other types of contracts that would be expected to have a similar response to changes in market </w:t>
      </w:r>
      <w:proofErr w:type="gramStart"/>
      <w:r w:rsidRPr="001A2773">
        <w:rPr>
          <w:rFonts w:ascii="Times New Roman" w:hAnsi="Times New Roman" w:cs="Times New Roman"/>
          <w:bCs/>
          <w:sz w:val="20"/>
          <w:szCs w:val="20"/>
        </w:rPr>
        <w:t>factors</w:t>
      </w:r>
      <w:proofErr w:type="gramEnd"/>
      <w:r w:rsidRPr="001A2773">
        <w:rPr>
          <w:rFonts w:ascii="Times New Roman" w:hAnsi="Times New Roman" w:cs="Times New Roman"/>
          <w:bCs/>
          <w:sz w:val="20"/>
          <w:szCs w:val="20"/>
        </w:rPr>
        <w:t>.</w:t>
      </w:r>
    </w:p>
    <w:p w14:paraId="0E73EF1E" w14:textId="4DC50D09" w:rsidR="00215BF6" w:rsidRPr="001A2773" w:rsidRDefault="00215BF6" w:rsidP="001A2773">
      <w:pPr>
        <w:pStyle w:val="ListParagraph"/>
        <w:numPr>
          <w:ilvl w:val="0"/>
          <w:numId w:val="5"/>
        </w:numPr>
        <w:jc w:val="both"/>
        <w:rPr>
          <w:rFonts w:ascii="Times New Roman" w:hAnsi="Times New Roman" w:cs="Times New Roman"/>
          <w:bCs/>
          <w:sz w:val="20"/>
          <w:szCs w:val="20"/>
        </w:rPr>
      </w:pPr>
      <w:r w:rsidRPr="001A2773">
        <w:rPr>
          <w:rFonts w:ascii="Times New Roman" w:hAnsi="Times New Roman" w:cs="Times New Roman"/>
          <w:bCs/>
          <w:sz w:val="20"/>
          <w:szCs w:val="20"/>
        </w:rPr>
        <w:t>It is settled at a future date.</w:t>
      </w:r>
    </w:p>
    <w:p w14:paraId="7B119FC8" w14:textId="74073CDB" w:rsidR="00266968" w:rsidRDefault="00266968" w:rsidP="00B84B92">
      <w:pPr>
        <w:jc w:val="both"/>
        <w:rPr>
          <w:rFonts w:ascii="Times New Roman" w:hAnsi="Times New Roman" w:cs="Times New Roman"/>
          <w:sz w:val="20"/>
          <w:szCs w:val="20"/>
        </w:rPr>
      </w:pPr>
      <w:r>
        <w:rPr>
          <w:rFonts w:ascii="Times New Roman" w:hAnsi="Times New Roman" w:cs="Times New Roman"/>
          <w:sz w:val="20"/>
          <w:szCs w:val="20"/>
        </w:rPr>
        <w:t xml:space="preserve">This template comprises two tables: </w:t>
      </w:r>
      <w:r w:rsidRPr="00CC34E4">
        <w:rPr>
          <w:rFonts w:ascii="Times New Roman" w:hAnsi="Times New Roman" w:cs="Times New Roman"/>
          <w:sz w:val="20"/>
          <w:szCs w:val="20"/>
        </w:rPr>
        <w:t>Information on positions held</w:t>
      </w:r>
      <w:r>
        <w:rPr>
          <w:rFonts w:ascii="Times New Roman" w:hAnsi="Times New Roman" w:cs="Times New Roman"/>
          <w:sz w:val="20"/>
          <w:szCs w:val="20"/>
        </w:rPr>
        <w:t xml:space="preserve"> and </w:t>
      </w:r>
      <w:r w:rsidRPr="00CC34E4">
        <w:rPr>
          <w:rFonts w:ascii="Times New Roman" w:hAnsi="Times New Roman" w:cs="Times New Roman"/>
          <w:sz w:val="20"/>
          <w:szCs w:val="20"/>
        </w:rPr>
        <w:t xml:space="preserve">Information on </w:t>
      </w:r>
      <w:r>
        <w:rPr>
          <w:rFonts w:ascii="Times New Roman" w:hAnsi="Times New Roman" w:cs="Times New Roman"/>
          <w:sz w:val="20"/>
          <w:szCs w:val="20"/>
        </w:rPr>
        <w:t>derivatives.</w:t>
      </w:r>
    </w:p>
    <w:p w14:paraId="46DCF53A" w14:textId="350E15D4" w:rsidR="00EB633C" w:rsidRPr="00CD728A" w:rsidRDefault="00266968" w:rsidP="001A2773">
      <w:pPr>
        <w:jc w:val="both"/>
        <w:rPr>
          <w:rFonts w:ascii="Times New Roman" w:hAnsi="Times New Roman" w:cs="Times New Roman"/>
          <w:sz w:val="20"/>
          <w:szCs w:val="20"/>
        </w:rPr>
      </w:pPr>
      <w:r>
        <w:rPr>
          <w:rFonts w:ascii="Times New Roman" w:hAnsi="Times New Roman" w:cs="Times New Roman"/>
          <w:sz w:val="20"/>
          <w:szCs w:val="20"/>
        </w:rPr>
        <w:t>On the table Information on positions held, e</w:t>
      </w:r>
      <w:r w:rsidR="00EB633C" w:rsidRPr="00CD728A">
        <w:rPr>
          <w:rFonts w:ascii="Times New Roman" w:hAnsi="Times New Roman" w:cs="Times New Roman"/>
          <w:sz w:val="20"/>
          <w:szCs w:val="20"/>
        </w:rPr>
        <w:t>ach derivative shall be reported separately in as many lines as needed in order to properly fill in all items requested</w:t>
      </w:r>
      <w:r>
        <w:rPr>
          <w:rFonts w:ascii="Times New Roman" w:hAnsi="Times New Roman" w:cs="Times New Roman"/>
          <w:sz w:val="20"/>
          <w:szCs w:val="20"/>
        </w:rPr>
        <w:t xml:space="preserve"> in that table</w:t>
      </w:r>
      <w:r w:rsidR="00EB633C" w:rsidRPr="00CD728A">
        <w:rPr>
          <w:rFonts w:ascii="Times New Roman" w:hAnsi="Times New Roman" w:cs="Times New Roman"/>
          <w:sz w:val="20"/>
          <w:szCs w:val="20"/>
        </w:rPr>
        <w:t>. If for the same derivative two values can be attributed to one variable, then this derivative needs to be reported in more than one line.</w:t>
      </w:r>
    </w:p>
    <w:p w14:paraId="2F5599AB" w14:textId="7FFBA0A5" w:rsidR="000678D4" w:rsidRDefault="00EB633C" w:rsidP="001A2773">
      <w:pPr>
        <w:jc w:val="both"/>
        <w:rPr>
          <w:rFonts w:ascii="Times New Roman" w:hAnsi="Times New Roman" w:cs="Times New Roman"/>
          <w:sz w:val="20"/>
          <w:szCs w:val="20"/>
        </w:rPr>
      </w:pPr>
      <w:r w:rsidRPr="001A2773">
        <w:rPr>
          <w:rFonts w:ascii="Times New Roman" w:hAnsi="Times New Roman" w:cs="Times New Roman"/>
          <w:bCs/>
          <w:sz w:val="20"/>
          <w:szCs w:val="20"/>
        </w:rPr>
        <w:t xml:space="preserve">In particular, </w:t>
      </w:r>
      <w:r w:rsidRPr="00CD728A">
        <w:rPr>
          <w:rFonts w:ascii="Times New Roman" w:hAnsi="Times New Roman" w:cs="Times New Roman"/>
          <w:sz w:val="20"/>
          <w:szCs w:val="20"/>
        </w:rPr>
        <w:t>f</w:t>
      </w:r>
      <w:r w:rsidR="000678D4" w:rsidRPr="001A2773">
        <w:rPr>
          <w:rFonts w:ascii="Times New Roman" w:hAnsi="Times New Roman" w:cs="Times New Roman"/>
          <w:sz w:val="20"/>
          <w:szCs w:val="20"/>
        </w:rPr>
        <w:t xml:space="preserve">or derivatives that have more than a pair of currencies, it </w:t>
      </w:r>
      <w:r w:rsidR="0044654B" w:rsidRPr="00CD728A">
        <w:rPr>
          <w:rFonts w:ascii="Times New Roman" w:hAnsi="Times New Roman" w:cs="Times New Roman"/>
          <w:sz w:val="20"/>
          <w:szCs w:val="20"/>
        </w:rPr>
        <w:t>shall</w:t>
      </w:r>
      <w:r w:rsidR="000678D4" w:rsidRPr="001A2773">
        <w:rPr>
          <w:rFonts w:ascii="Times New Roman" w:hAnsi="Times New Roman" w:cs="Times New Roman"/>
          <w:sz w:val="20"/>
          <w:szCs w:val="20"/>
        </w:rPr>
        <w:t xml:space="preserve"> be split into the pair components and reported in different lines</w:t>
      </w:r>
      <w:r w:rsidR="00D37DFC" w:rsidRPr="001A2773">
        <w:rPr>
          <w:rFonts w:ascii="Times New Roman" w:hAnsi="Times New Roman" w:cs="Times New Roman"/>
          <w:sz w:val="20"/>
          <w:szCs w:val="20"/>
        </w:rPr>
        <w:t>.</w:t>
      </w:r>
    </w:p>
    <w:p w14:paraId="6F484843" w14:textId="74C0196C" w:rsidR="00266968" w:rsidRDefault="00266968" w:rsidP="001A2773">
      <w:pPr>
        <w:jc w:val="both"/>
        <w:rPr>
          <w:rFonts w:ascii="Times New Roman" w:hAnsi="Times New Roman" w:cs="Times New Roman"/>
          <w:sz w:val="20"/>
          <w:szCs w:val="20"/>
        </w:rPr>
      </w:pPr>
      <w:r>
        <w:rPr>
          <w:rFonts w:ascii="Times New Roman" w:hAnsi="Times New Roman" w:cs="Times New Roman"/>
          <w:sz w:val="20"/>
          <w:szCs w:val="20"/>
        </w:rPr>
        <w:t>On the table Information on derivative, each derivative shall be reported separately, with one line for each derivative, filling in all variables requested in that table.</w:t>
      </w:r>
    </w:p>
    <w:p w14:paraId="7A2CEEEF" w14:textId="77777777" w:rsidR="00875CF9" w:rsidRPr="0009033F" w:rsidRDefault="00875CF9" w:rsidP="001A2773">
      <w:pPr>
        <w:snapToGrid w:val="0"/>
        <w:spacing w:after="0"/>
        <w:jc w:val="both"/>
        <w:rPr>
          <w:rFonts w:ascii="Times New Roman" w:hAnsi="Times New Roman" w:cs="Times New Roman"/>
          <w:sz w:val="20"/>
          <w:szCs w:val="20"/>
          <w:lang w:val="en-US"/>
        </w:rPr>
      </w:pPr>
      <w:r w:rsidRPr="00772A6A">
        <w:rPr>
          <w:rFonts w:ascii="Times New Roman" w:hAnsi="Times New Roman" w:cs="Times New Roman"/>
          <w:sz w:val="20"/>
          <w:szCs w:val="20"/>
          <w:lang w:val="en-US"/>
          <w:rPrChange w:id="11" w:author="Author">
            <w:rPr>
              <w:rFonts w:ascii="Times New Roman" w:hAnsi="Times New Roman" w:cs="Times New Roman"/>
              <w:sz w:val="20"/>
              <w:szCs w:val="20"/>
              <w:u w:val="single"/>
              <w:lang w:val="en-US"/>
            </w:rPr>
          </w:rPrChange>
        </w:rPr>
        <w:t>Where method 1 is used exclusively</w:t>
      </w:r>
      <w:r w:rsidRPr="00390DC9">
        <w:rPr>
          <w:rFonts w:ascii="Times New Roman" w:hAnsi="Times New Roman" w:cs="Times New Roman"/>
          <w:sz w:val="20"/>
          <w:szCs w:val="20"/>
          <w:lang w:val="en-US"/>
        </w:rPr>
        <w:t>, the reporting shall reflect the consolidated position of the derivatives net of intra-group transactions held within the group. The report shall be made as follows:</w:t>
      </w:r>
    </w:p>
    <w:p w14:paraId="28D74EE5" w14:textId="3D464037" w:rsidR="00875CF9" w:rsidRPr="0009033F" w:rsidRDefault="00875CF9" w:rsidP="001A2773">
      <w:pPr>
        <w:numPr>
          <w:ilvl w:val="0"/>
          <w:numId w:val="11"/>
        </w:numPr>
        <w:suppressAutoHyphens/>
        <w:snapToGrid w:val="0"/>
        <w:spacing w:after="0"/>
        <w:jc w:val="both"/>
        <w:rPr>
          <w:rFonts w:ascii="Times New Roman" w:hAnsi="Times New Roman" w:cs="Times New Roman"/>
          <w:sz w:val="20"/>
          <w:szCs w:val="20"/>
          <w:lang w:val="en-US"/>
        </w:rPr>
      </w:pPr>
      <w:r w:rsidRPr="0009033F">
        <w:rPr>
          <w:rFonts w:ascii="Times New Roman" w:hAnsi="Times New Roman" w:cs="Times New Roman"/>
          <w:sz w:val="20"/>
          <w:szCs w:val="20"/>
          <w:lang w:val="en-US"/>
        </w:rPr>
        <w:lastRenderedPageBreak/>
        <w:t xml:space="preserve">Item </w:t>
      </w:r>
      <w:r>
        <w:rPr>
          <w:rFonts w:ascii="Times New Roman" w:hAnsi="Times New Roman" w:cs="Times New Roman"/>
          <w:sz w:val="20"/>
          <w:szCs w:val="20"/>
          <w:lang w:val="en-US"/>
        </w:rPr>
        <w:t>‘</w:t>
      </w:r>
      <w:r w:rsidRPr="0009033F">
        <w:rPr>
          <w:rFonts w:ascii="Times New Roman" w:hAnsi="Times New Roman" w:cs="Times New Roman"/>
          <w:sz w:val="20"/>
          <w:szCs w:val="20"/>
          <w:lang w:val="en-US"/>
        </w:rPr>
        <w:t>Legal name of the undertaking</w:t>
      </w:r>
      <w:ins w:id="12" w:author="Author">
        <w:r w:rsidR="00390DC9">
          <w:rPr>
            <w:rFonts w:ascii="Times New Roman" w:hAnsi="Times New Roman" w:cs="Times New Roman"/>
            <w:sz w:val="20"/>
            <w:szCs w:val="20"/>
            <w:lang w:val="en-US"/>
          </w:rPr>
          <w:t xml:space="preserve"> – C0010’</w:t>
        </w:r>
        <w:r w:rsidR="00390DC9" w:rsidRPr="0009033F">
          <w:rPr>
            <w:rFonts w:ascii="Times New Roman" w:hAnsi="Times New Roman" w:cs="Times New Roman"/>
            <w:sz w:val="20"/>
            <w:szCs w:val="20"/>
            <w:lang w:val="en-US"/>
          </w:rPr>
          <w:t xml:space="preserve"> </w:t>
        </w:r>
        <w:r w:rsidR="00390DC9">
          <w:rPr>
            <w:rFonts w:ascii="Times New Roman" w:hAnsi="Times New Roman" w:cs="Times New Roman"/>
            <w:sz w:val="20"/>
            <w:szCs w:val="20"/>
            <w:lang w:val="en-US"/>
          </w:rPr>
          <w:t>and ‘</w:t>
        </w:r>
        <w:r w:rsidR="00390DC9" w:rsidRPr="00481B8F">
          <w:rPr>
            <w:rFonts w:ascii="Times New Roman" w:hAnsi="Times New Roman" w:cs="Times New Roman"/>
            <w:sz w:val="20"/>
            <w:szCs w:val="20"/>
          </w:rPr>
          <w:t>Identification code of the undertaking</w:t>
        </w:r>
        <w:r w:rsidR="00390DC9" w:rsidRPr="0009033F">
          <w:rPr>
            <w:rFonts w:ascii="Times New Roman" w:hAnsi="Times New Roman" w:cs="Times New Roman"/>
            <w:sz w:val="20"/>
            <w:szCs w:val="20"/>
            <w:lang w:val="en-US"/>
          </w:rPr>
          <w:t xml:space="preserve"> </w:t>
        </w:r>
        <w:r w:rsidR="00390DC9">
          <w:rPr>
            <w:rFonts w:ascii="Times New Roman" w:hAnsi="Times New Roman" w:cs="Times New Roman"/>
            <w:sz w:val="20"/>
            <w:szCs w:val="20"/>
            <w:lang w:val="en-US"/>
          </w:rPr>
          <w:t>– C0020</w:t>
        </w:r>
      </w:ins>
      <w:r>
        <w:rPr>
          <w:rFonts w:ascii="Times New Roman" w:hAnsi="Times New Roman" w:cs="Times New Roman"/>
          <w:sz w:val="20"/>
          <w:szCs w:val="20"/>
          <w:lang w:val="en-US"/>
        </w:rPr>
        <w:t>’</w:t>
      </w:r>
      <w:r w:rsidRPr="0009033F">
        <w:rPr>
          <w:rFonts w:ascii="Times New Roman" w:hAnsi="Times New Roman" w:cs="Times New Roman"/>
          <w:sz w:val="20"/>
          <w:szCs w:val="20"/>
          <w:lang w:val="en-US"/>
        </w:rPr>
        <w:t xml:space="preserve"> shall not be reported;</w:t>
      </w:r>
    </w:p>
    <w:p w14:paraId="66FA7BA2" w14:textId="38AB587F" w:rsidR="00875CF9" w:rsidRPr="0009033F" w:rsidRDefault="00875CF9" w:rsidP="001A2773">
      <w:pPr>
        <w:numPr>
          <w:ilvl w:val="0"/>
          <w:numId w:val="11"/>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The derivatives held by </w:t>
      </w:r>
      <w:r w:rsidRPr="0009033F">
        <w:rPr>
          <w:rFonts w:ascii="Times New Roman" w:hAnsi="Times New Roman" w:cs="Times New Roman"/>
          <w:sz w:val="20"/>
          <w:szCs w:val="20"/>
          <w:lang w:val="en-US"/>
        </w:rPr>
        <w:t>participating insurance and reinsurance undertakings or insurance holding companies</w:t>
      </w:r>
      <w:r>
        <w:rPr>
          <w:rFonts w:ascii="Times New Roman" w:hAnsi="Times New Roman" w:cs="Times New Roman"/>
          <w:sz w:val="20"/>
          <w:szCs w:val="20"/>
          <w:lang w:val="en-US"/>
        </w:rPr>
        <w:t xml:space="preserve"> or mixed-financial holding companies </w:t>
      </w:r>
      <w:del w:id="13" w:author="Author">
        <w:r w:rsidRPr="0009033F" w:rsidDel="00390DC9">
          <w:rPr>
            <w:rFonts w:ascii="Times New Roman" w:hAnsi="Times New Roman" w:cs="Times New Roman"/>
            <w:sz w:val="20"/>
            <w:szCs w:val="20"/>
            <w:lang w:val="en-US"/>
          </w:rPr>
          <w:delText xml:space="preserve"> </w:delText>
        </w:r>
        <w:r w:rsidDel="00390DC9">
          <w:rPr>
            <w:rFonts w:ascii="Times New Roman" w:hAnsi="Times New Roman" w:cs="Times New Roman"/>
            <w:sz w:val="20"/>
            <w:szCs w:val="20"/>
            <w:lang w:val="en-US"/>
          </w:rPr>
          <w:delText xml:space="preserve"> </w:delText>
        </w:r>
      </w:del>
      <w:r>
        <w:rPr>
          <w:rFonts w:ascii="Times New Roman" w:hAnsi="Times New Roman" w:cs="Times New Roman"/>
          <w:sz w:val="20"/>
          <w:szCs w:val="20"/>
          <w:lang w:val="en-US"/>
        </w:rPr>
        <w:t>shall be</w:t>
      </w:r>
      <w:r w:rsidRPr="0009033F">
        <w:rPr>
          <w:rFonts w:ascii="Times New Roman" w:hAnsi="Times New Roman" w:cs="Times New Roman"/>
          <w:sz w:val="20"/>
          <w:szCs w:val="20"/>
          <w:lang w:val="en-US"/>
        </w:rPr>
        <w:t xml:space="preserve"> report</w:t>
      </w:r>
      <w:r>
        <w:rPr>
          <w:rFonts w:ascii="Times New Roman" w:hAnsi="Times New Roman" w:cs="Times New Roman"/>
          <w:sz w:val="20"/>
          <w:szCs w:val="20"/>
          <w:lang w:val="en-US"/>
        </w:rPr>
        <w:t>ed</w:t>
      </w:r>
      <w:r w:rsidRPr="0009033F">
        <w:rPr>
          <w:rFonts w:ascii="Times New Roman" w:hAnsi="Times New Roman" w:cs="Times New Roman"/>
          <w:sz w:val="20"/>
          <w:szCs w:val="20"/>
          <w:lang w:val="en-US"/>
        </w:rPr>
        <w:t xml:space="preserve"> item by item;</w:t>
      </w:r>
    </w:p>
    <w:p w14:paraId="3265EAE4" w14:textId="132959D0" w:rsidR="00875CF9" w:rsidRPr="0009033F" w:rsidRDefault="00875CF9" w:rsidP="001A2773">
      <w:pPr>
        <w:numPr>
          <w:ilvl w:val="0"/>
          <w:numId w:val="11"/>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The derivatives held by</w:t>
      </w:r>
      <w:r w:rsidRPr="0009033F">
        <w:rPr>
          <w:rFonts w:ascii="Times New Roman" w:hAnsi="Times New Roman" w:cs="Times New Roman"/>
          <w:sz w:val="20"/>
          <w:szCs w:val="20"/>
          <w:lang w:val="en-US"/>
        </w:rPr>
        <w:t xml:space="preserve"> undertakings </w:t>
      </w:r>
      <w:r w:rsidRPr="00C06AA0">
        <w:rPr>
          <w:rFonts w:ascii="Times New Roman" w:hAnsi="Times New Roman" w:cs="Times New Roman"/>
          <w:sz w:val="20"/>
          <w:szCs w:val="20"/>
          <w:lang w:val="en-US"/>
        </w:rPr>
        <w:t xml:space="preserve">consolidated in accordance with Article 335 a-b-c </w:t>
      </w:r>
      <w:r w:rsidR="00C06AA0" w:rsidRPr="00C06AA0">
        <w:rPr>
          <w:rFonts w:ascii="Times New Roman" w:hAnsi="Times New Roman" w:cs="Times New Roman"/>
          <w:sz w:val="20"/>
          <w:szCs w:val="20"/>
          <w:lang w:val="en-US"/>
        </w:rPr>
        <w:t xml:space="preserve">of </w:t>
      </w:r>
      <w:ins w:id="14" w:author="Author">
        <w:r w:rsidR="00390DC9">
          <w:rPr>
            <w:rFonts w:ascii="Times New Roman" w:hAnsi="Times New Roman" w:cs="Times New Roman"/>
            <w:sz w:val="20"/>
            <w:szCs w:val="20"/>
            <w:lang w:val="en-US"/>
          </w:rPr>
          <w:t xml:space="preserve">Delegated Regulation 2015/35 </w:t>
        </w:r>
      </w:ins>
      <w:del w:id="15" w:author="Author">
        <w:r w:rsidR="00C06AA0" w:rsidRPr="00C06AA0" w:rsidDel="00390DC9">
          <w:rPr>
            <w:rFonts w:ascii="Times New Roman" w:hAnsi="Times New Roman" w:cs="Times New Roman"/>
            <w:sz w:val="20"/>
            <w:szCs w:val="20"/>
            <w:lang w:val="en-US"/>
          </w:rPr>
          <w:delText>Implementing measures</w:delText>
        </w:r>
        <w:r w:rsidRPr="00C06AA0" w:rsidDel="00390DC9">
          <w:rPr>
            <w:rFonts w:ascii="Times New Roman" w:hAnsi="Times New Roman" w:cs="Times New Roman"/>
            <w:sz w:val="20"/>
            <w:szCs w:val="20"/>
            <w:lang w:val="en-US"/>
          </w:rPr>
          <w:delText xml:space="preserve"> </w:delText>
        </w:r>
      </w:del>
      <w:r w:rsidRPr="00C06AA0">
        <w:rPr>
          <w:rFonts w:ascii="Times New Roman" w:hAnsi="Times New Roman" w:cs="Times New Roman"/>
          <w:sz w:val="20"/>
          <w:szCs w:val="20"/>
          <w:lang w:val="en-US"/>
        </w:rPr>
        <w:t>shall be reported item by item</w:t>
      </w:r>
      <w:r>
        <w:rPr>
          <w:rFonts w:ascii="Times New Roman" w:hAnsi="Times New Roman" w:cs="Times New Roman"/>
          <w:sz w:val="20"/>
          <w:szCs w:val="20"/>
          <w:lang w:val="en-US"/>
        </w:rPr>
        <w:t>;</w:t>
      </w:r>
      <w:r w:rsidRPr="0009033F">
        <w:rPr>
          <w:rFonts w:ascii="Times New Roman" w:hAnsi="Times New Roman" w:cs="Times New Roman"/>
          <w:sz w:val="20"/>
          <w:szCs w:val="20"/>
          <w:lang w:val="en-US"/>
        </w:rPr>
        <w:t xml:space="preserve"> </w:t>
      </w:r>
    </w:p>
    <w:p w14:paraId="0AF0FC08" w14:textId="77777777" w:rsidR="00875CF9" w:rsidRPr="0009033F" w:rsidRDefault="00875CF9" w:rsidP="001A2773">
      <w:pPr>
        <w:numPr>
          <w:ilvl w:val="0"/>
          <w:numId w:val="11"/>
        </w:numPr>
        <w:suppressAutoHyphens/>
        <w:snapToGrid w:val="0"/>
        <w:spacing w:after="0"/>
        <w:jc w:val="both"/>
        <w:rPr>
          <w:rFonts w:ascii="Times New Roman" w:hAnsi="Times New Roman" w:cs="Times New Roman"/>
          <w:sz w:val="20"/>
          <w:szCs w:val="20"/>
          <w:u w:val="single"/>
          <w:lang w:val="en-US"/>
        </w:rPr>
      </w:pPr>
      <w:r>
        <w:rPr>
          <w:rFonts w:ascii="Times New Roman" w:hAnsi="Times New Roman" w:cs="Times New Roman"/>
          <w:sz w:val="20"/>
          <w:szCs w:val="20"/>
          <w:lang w:val="en-US"/>
        </w:rPr>
        <w:t>The derivatives held by</w:t>
      </w:r>
      <w:r w:rsidRPr="0009033F" w:rsidDel="008F635C">
        <w:rPr>
          <w:rFonts w:ascii="Times New Roman" w:hAnsi="Times New Roman" w:cs="Times New Roman"/>
          <w:sz w:val="20"/>
          <w:szCs w:val="20"/>
          <w:lang w:val="en-US"/>
        </w:rPr>
        <w:t xml:space="preserve"> </w:t>
      </w:r>
      <w:r w:rsidRPr="0009033F">
        <w:rPr>
          <w:rFonts w:ascii="Times New Roman" w:hAnsi="Times New Roman" w:cs="Times New Roman"/>
          <w:sz w:val="20"/>
          <w:szCs w:val="20"/>
          <w:u w:val="single"/>
          <w:lang w:val="en-US"/>
        </w:rPr>
        <w:t xml:space="preserve"> </w:t>
      </w:r>
      <w:r w:rsidRPr="0009033F">
        <w:rPr>
          <w:rFonts w:ascii="Times New Roman" w:hAnsi="Times New Roman" w:cs="Times New Roman"/>
          <w:sz w:val="20"/>
          <w:szCs w:val="20"/>
          <w:lang w:val="en-US"/>
        </w:rPr>
        <w:t xml:space="preserve">other related undertakings </w:t>
      </w:r>
      <w:r w:rsidRPr="0009033F">
        <w:rPr>
          <w:rFonts w:ascii="Times New Roman" w:hAnsi="Times New Roman" w:cs="Times New Roman"/>
          <w:sz w:val="20"/>
          <w:szCs w:val="20"/>
          <w:u w:val="single"/>
          <w:lang w:val="en-US"/>
        </w:rPr>
        <w:t>shall not be included</w:t>
      </w:r>
    </w:p>
    <w:p w14:paraId="5A017228" w14:textId="77777777" w:rsidR="00875CF9" w:rsidRPr="0009033F" w:rsidRDefault="00875CF9" w:rsidP="001A2773">
      <w:pPr>
        <w:snapToGrid w:val="0"/>
        <w:spacing w:after="0"/>
        <w:jc w:val="both"/>
        <w:rPr>
          <w:rFonts w:ascii="Times New Roman" w:hAnsi="Times New Roman" w:cs="Times New Roman"/>
          <w:sz w:val="20"/>
          <w:szCs w:val="20"/>
          <w:lang w:val="en-US"/>
        </w:rPr>
      </w:pPr>
    </w:p>
    <w:p w14:paraId="04854BAA" w14:textId="77777777" w:rsidR="00875CF9" w:rsidRPr="0009033F" w:rsidRDefault="00875CF9" w:rsidP="001A2773">
      <w:pPr>
        <w:snapToGrid w:val="0"/>
        <w:spacing w:after="0"/>
        <w:jc w:val="both"/>
        <w:rPr>
          <w:rFonts w:ascii="Times New Roman" w:hAnsi="Times New Roman" w:cs="Times New Roman"/>
          <w:sz w:val="20"/>
          <w:szCs w:val="20"/>
          <w:lang w:val="en-US"/>
        </w:rPr>
      </w:pPr>
      <w:r w:rsidRPr="00772A6A">
        <w:rPr>
          <w:rFonts w:ascii="Times New Roman" w:hAnsi="Times New Roman" w:cs="Times New Roman"/>
          <w:sz w:val="20"/>
          <w:szCs w:val="20"/>
          <w:lang w:val="en-US"/>
          <w:rPrChange w:id="16" w:author="Author">
            <w:rPr>
              <w:rFonts w:ascii="Times New Roman" w:hAnsi="Times New Roman" w:cs="Times New Roman"/>
              <w:sz w:val="20"/>
              <w:szCs w:val="20"/>
              <w:u w:val="single"/>
              <w:lang w:val="en-US"/>
            </w:rPr>
          </w:rPrChange>
        </w:rPr>
        <w:t>Where method 2 is used exclusively</w:t>
      </w:r>
      <w:r w:rsidRPr="0009033F">
        <w:rPr>
          <w:rFonts w:ascii="Times New Roman" w:hAnsi="Times New Roman" w:cs="Times New Roman"/>
          <w:sz w:val="20"/>
          <w:szCs w:val="20"/>
          <w:lang w:val="en-US"/>
        </w:rPr>
        <w:t xml:space="preserve">, the report shall include the detailed list of the </w:t>
      </w:r>
      <w:r>
        <w:rPr>
          <w:rFonts w:ascii="Times New Roman" w:hAnsi="Times New Roman" w:cs="Times New Roman"/>
          <w:sz w:val="20"/>
          <w:szCs w:val="20"/>
          <w:lang w:val="en-US"/>
        </w:rPr>
        <w:t>derivatives</w:t>
      </w:r>
      <w:r w:rsidRPr="0009033F">
        <w:rPr>
          <w:rFonts w:ascii="Times New Roman" w:hAnsi="Times New Roman" w:cs="Times New Roman"/>
          <w:sz w:val="20"/>
          <w:szCs w:val="20"/>
          <w:lang w:val="en-US"/>
        </w:rPr>
        <w:t xml:space="preserve"> held by the participating undertakings, the insurance holding companies</w:t>
      </w:r>
      <w:r>
        <w:rPr>
          <w:rFonts w:ascii="Times New Roman" w:hAnsi="Times New Roman" w:cs="Times New Roman"/>
          <w:sz w:val="20"/>
          <w:szCs w:val="20"/>
          <w:lang w:val="en-US"/>
        </w:rPr>
        <w:t xml:space="preserve"> or mixed-financial holding companies </w:t>
      </w:r>
      <w:r w:rsidRPr="0009033F">
        <w:rPr>
          <w:rFonts w:ascii="Times New Roman" w:hAnsi="Times New Roman" w:cs="Times New Roman"/>
          <w:sz w:val="20"/>
          <w:szCs w:val="20"/>
          <w:lang w:val="en-US"/>
        </w:rPr>
        <w:t>and subsidiaries</w:t>
      </w:r>
      <w:r w:rsidRPr="0009033F">
        <w:rPr>
          <w:rFonts w:ascii="Times New Roman" w:hAnsi="Times New Roman" w:cs="Times New Roman"/>
          <w:sz w:val="20"/>
          <w:szCs w:val="20"/>
        </w:rPr>
        <w:t>,</w:t>
      </w:r>
      <w:r w:rsidRPr="0009033F">
        <w:rPr>
          <w:rFonts w:ascii="Times New Roman" w:hAnsi="Times New Roman" w:cs="Times New Roman"/>
          <w:sz w:val="20"/>
          <w:szCs w:val="20"/>
          <w:lang w:val="en-US"/>
        </w:rPr>
        <w:t xml:space="preserve"> regardless of the proportional share used. The report shall be made as follows:</w:t>
      </w:r>
    </w:p>
    <w:p w14:paraId="08B47827" w14:textId="4DA4D994" w:rsidR="00875CF9" w:rsidRPr="0009033F" w:rsidRDefault="00875CF9" w:rsidP="001A2773">
      <w:pPr>
        <w:numPr>
          <w:ilvl w:val="0"/>
          <w:numId w:val="11"/>
        </w:numPr>
        <w:suppressAutoHyphens/>
        <w:snapToGrid w:val="0"/>
        <w:spacing w:after="0"/>
        <w:jc w:val="both"/>
        <w:rPr>
          <w:rFonts w:ascii="Times New Roman" w:hAnsi="Times New Roman" w:cs="Times New Roman"/>
          <w:sz w:val="20"/>
          <w:szCs w:val="20"/>
          <w:lang w:val="en-US"/>
        </w:rPr>
      </w:pPr>
      <w:r w:rsidRPr="0009033F">
        <w:rPr>
          <w:rFonts w:ascii="Times New Roman" w:hAnsi="Times New Roman" w:cs="Times New Roman"/>
          <w:sz w:val="20"/>
          <w:szCs w:val="20"/>
          <w:lang w:val="en-US"/>
        </w:rPr>
        <w:t xml:space="preserve">Item </w:t>
      </w:r>
      <w:r>
        <w:rPr>
          <w:rFonts w:ascii="Times New Roman" w:hAnsi="Times New Roman" w:cs="Times New Roman"/>
          <w:sz w:val="20"/>
          <w:szCs w:val="20"/>
          <w:lang w:val="en-US"/>
        </w:rPr>
        <w:t>‘</w:t>
      </w:r>
      <w:r w:rsidRPr="0009033F">
        <w:rPr>
          <w:rFonts w:ascii="Times New Roman" w:hAnsi="Times New Roman" w:cs="Times New Roman"/>
          <w:sz w:val="20"/>
          <w:szCs w:val="20"/>
          <w:lang w:val="en-US"/>
        </w:rPr>
        <w:t>Legal name of the undertaking</w:t>
      </w:r>
      <w:ins w:id="17" w:author="Author">
        <w:r w:rsidR="00390DC9">
          <w:rPr>
            <w:rFonts w:ascii="Times New Roman" w:hAnsi="Times New Roman" w:cs="Times New Roman"/>
            <w:sz w:val="20"/>
            <w:szCs w:val="20"/>
            <w:lang w:val="en-US"/>
          </w:rPr>
          <w:t xml:space="preserve"> – C0010’</w:t>
        </w:r>
        <w:r w:rsidR="00390DC9" w:rsidRPr="0009033F">
          <w:rPr>
            <w:rFonts w:ascii="Times New Roman" w:hAnsi="Times New Roman" w:cs="Times New Roman"/>
            <w:sz w:val="20"/>
            <w:szCs w:val="20"/>
            <w:lang w:val="en-US"/>
          </w:rPr>
          <w:t xml:space="preserve"> </w:t>
        </w:r>
        <w:r w:rsidR="00390DC9">
          <w:rPr>
            <w:rFonts w:ascii="Times New Roman" w:hAnsi="Times New Roman" w:cs="Times New Roman"/>
            <w:sz w:val="20"/>
            <w:szCs w:val="20"/>
            <w:lang w:val="en-US"/>
          </w:rPr>
          <w:t>and ‘</w:t>
        </w:r>
        <w:r w:rsidR="00390DC9" w:rsidRPr="00481B8F">
          <w:rPr>
            <w:rFonts w:ascii="Times New Roman" w:hAnsi="Times New Roman" w:cs="Times New Roman"/>
            <w:sz w:val="20"/>
            <w:szCs w:val="20"/>
          </w:rPr>
          <w:t>Identification code of the undertaking</w:t>
        </w:r>
        <w:r w:rsidR="00390DC9" w:rsidRPr="0009033F">
          <w:rPr>
            <w:rFonts w:ascii="Times New Roman" w:hAnsi="Times New Roman" w:cs="Times New Roman"/>
            <w:sz w:val="20"/>
            <w:szCs w:val="20"/>
            <w:lang w:val="en-US"/>
          </w:rPr>
          <w:t xml:space="preserve"> </w:t>
        </w:r>
        <w:r w:rsidR="00390DC9">
          <w:rPr>
            <w:rFonts w:ascii="Times New Roman" w:hAnsi="Times New Roman" w:cs="Times New Roman"/>
            <w:sz w:val="20"/>
            <w:szCs w:val="20"/>
            <w:lang w:val="en-US"/>
          </w:rPr>
          <w:t>– C0020</w:t>
        </w:r>
      </w:ins>
      <w:r>
        <w:rPr>
          <w:rFonts w:ascii="Times New Roman" w:hAnsi="Times New Roman" w:cs="Times New Roman"/>
          <w:sz w:val="20"/>
          <w:szCs w:val="20"/>
          <w:lang w:val="en-US"/>
        </w:rPr>
        <w:t>’</w:t>
      </w:r>
      <w:r w:rsidRPr="0009033F">
        <w:rPr>
          <w:rFonts w:ascii="Times New Roman" w:hAnsi="Times New Roman" w:cs="Times New Roman"/>
          <w:sz w:val="20"/>
          <w:szCs w:val="20"/>
          <w:lang w:val="en-US"/>
        </w:rPr>
        <w:t xml:space="preserve"> shall be reported; </w:t>
      </w:r>
    </w:p>
    <w:p w14:paraId="0E7216E9" w14:textId="77777777" w:rsidR="00875CF9" w:rsidRPr="0009033F" w:rsidRDefault="00875CF9" w:rsidP="001A2773">
      <w:pPr>
        <w:numPr>
          <w:ilvl w:val="0"/>
          <w:numId w:val="11"/>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The derivatives held by</w:t>
      </w:r>
      <w:r w:rsidRPr="0009033F">
        <w:rPr>
          <w:rFonts w:ascii="Times New Roman" w:hAnsi="Times New Roman" w:cs="Times New Roman"/>
          <w:sz w:val="20"/>
          <w:szCs w:val="20"/>
          <w:lang w:val="en-US"/>
        </w:rPr>
        <w:t xml:space="preserve"> participating insurance and reinsurance undertakings or insurance holding companies</w:t>
      </w:r>
      <w:r>
        <w:rPr>
          <w:rFonts w:ascii="Times New Roman" w:hAnsi="Times New Roman" w:cs="Times New Roman"/>
          <w:sz w:val="20"/>
          <w:szCs w:val="20"/>
          <w:lang w:val="en-US"/>
        </w:rPr>
        <w:t xml:space="preserve"> or mixed-financial holding companies </w:t>
      </w:r>
      <w:r w:rsidRPr="0009033F">
        <w:rPr>
          <w:rFonts w:ascii="Times New Roman" w:hAnsi="Times New Roman" w:cs="Times New Roman"/>
          <w:sz w:val="20"/>
          <w:szCs w:val="20"/>
          <w:lang w:val="en-US"/>
        </w:rPr>
        <w:t xml:space="preserve"> </w:t>
      </w:r>
      <w:r>
        <w:rPr>
          <w:rFonts w:ascii="Times New Roman" w:hAnsi="Times New Roman" w:cs="Times New Roman"/>
          <w:sz w:val="20"/>
          <w:szCs w:val="20"/>
          <w:lang w:val="en-US"/>
        </w:rPr>
        <w:t>shall be</w:t>
      </w:r>
      <w:r w:rsidRPr="0009033F">
        <w:rPr>
          <w:rFonts w:ascii="Times New Roman" w:hAnsi="Times New Roman" w:cs="Times New Roman"/>
          <w:sz w:val="20"/>
          <w:szCs w:val="20"/>
          <w:lang w:val="en-US"/>
        </w:rPr>
        <w:t xml:space="preserve"> report</w:t>
      </w:r>
      <w:r>
        <w:rPr>
          <w:rFonts w:ascii="Times New Roman" w:hAnsi="Times New Roman" w:cs="Times New Roman"/>
          <w:sz w:val="20"/>
          <w:szCs w:val="20"/>
          <w:lang w:val="en-US"/>
        </w:rPr>
        <w:t>ed</w:t>
      </w:r>
      <w:r w:rsidRPr="0009033F">
        <w:rPr>
          <w:rFonts w:ascii="Times New Roman" w:hAnsi="Times New Roman" w:cs="Times New Roman"/>
          <w:sz w:val="20"/>
          <w:szCs w:val="20"/>
          <w:lang w:val="en-US"/>
        </w:rPr>
        <w:t xml:space="preserve"> item by item;</w:t>
      </w:r>
    </w:p>
    <w:p w14:paraId="49E59899" w14:textId="483BF123" w:rsidR="00875CF9" w:rsidRPr="00E00CD2" w:rsidRDefault="00875CF9" w:rsidP="001A2773">
      <w:pPr>
        <w:numPr>
          <w:ilvl w:val="0"/>
          <w:numId w:val="11"/>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The derivatives held by</w:t>
      </w:r>
      <w:r w:rsidRPr="0009033F">
        <w:rPr>
          <w:rFonts w:ascii="Times New Roman" w:hAnsi="Times New Roman" w:cs="Times New Roman"/>
          <w:sz w:val="20"/>
          <w:szCs w:val="20"/>
          <w:lang w:val="en-US"/>
        </w:rPr>
        <w:t xml:space="preserve"> insurance and reinsurance undertakings, insurance holding companies, ancillary services </w:t>
      </w:r>
      <w:r w:rsidRPr="00E00CD2">
        <w:rPr>
          <w:rFonts w:ascii="Times New Roman" w:hAnsi="Times New Roman" w:cs="Times New Roman"/>
          <w:sz w:val="20"/>
          <w:szCs w:val="20"/>
          <w:lang w:val="en-US"/>
        </w:rPr>
        <w:t>undertakings and special purpose vehicle which are subsidiaries (European Economic Area, equivalent non-European Economic Area and non-equivalent non-European Economic Area) shall be reported item by item</w:t>
      </w:r>
      <w:ins w:id="18" w:author="Author">
        <w:r w:rsidR="00390DC9" w:rsidRPr="00E00CD2">
          <w:rPr>
            <w:rFonts w:ascii="Times New Roman" w:hAnsi="Times New Roman" w:cs="Times New Roman"/>
            <w:sz w:val="20"/>
            <w:szCs w:val="20"/>
            <w:lang w:val="en-US"/>
          </w:rPr>
          <w:t xml:space="preserve"> by undertaking</w:t>
        </w:r>
      </w:ins>
      <w:r w:rsidRPr="00E00CD2">
        <w:rPr>
          <w:rFonts w:ascii="Times New Roman" w:hAnsi="Times New Roman" w:cs="Times New Roman"/>
          <w:sz w:val="20"/>
          <w:szCs w:val="20"/>
          <w:lang w:val="en-US"/>
        </w:rPr>
        <w:t>;</w:t>
      </w:r>
    </w:p>
    <w:p w14:paraId="081C0904" w14:textId="77777777" w:rsidR="00875CF9" w:rsidRPr="0009033F" w:rsidRDefault="00875CF9" w:rsidP="001A2773">
      <w:pPr>
        <w:numPr>
          <w:ilvl w:val="0"/>
          <w:numId w:val="11"/>
        </w:numPr>
        <w:suppressAutoHyphens/>
        <w:snapToGrid w:val="0"/>
        <w:spacing w:after="0"/>
        <w:jc w:val="both"/>
        <w:rPr>
          <w:rFonts w:ascii="Times New Roman" w:hAnsi="Times New Roman" w:cs="Times New Roman"/>
          <w:sz w:val="20"/>
          <w:szCs w:val="20"/>
          <w:lang w:val="en-US"/>
        </w:rPr>
      </w:pPr>
      <w:r w:rsidRPr="00E00CD2">
        <w:rPr>
          <w:rFonts w:ascii="Times New Roman" w:hAnsi="Times New Roman" w:cs="Times New Roman"/>
          <w:sz w:val="20"/>
          <w:szCs w:val="20"/>
          <w:lang w:val="en-US"/>
        </w:rPr>
        <w:t>The derivatives held by</w:t>
      </w:r>
      <w:r w:rsidRPr="00E00CD2" w:rsidDel="008F635C">
        <w:rPr>
          <w:rFonts w:ascii="Times New Roman" w:hAnsi="Times New Roman" w:cs="Times New Roman"/>
          <w:sz w:val="20"/>
          <w:szCs w:val="20"/>
          <w:lang w:val="en-US"/>
        </w:rPr>
        <w:t xml:space="preserve"> </w:t>
      </w:r>
      <w:r w:rsidRPr="00772A6A">
        <w:rPr>
          <w:rFonts w:ascii="Times New Roman" w:hAnsi="Times New Roman" w:cs="Times New Roman"/>
          <w:sz w:val="20"/>
          <w:szCs w:val="20"/>
          <w:lang w:val="en-US"/>
          <w:rPrChange w:id="19" w:author="Author">
            <w:rPr>
              <w:rFonts w:ascii="Times New Roman" w:hAnsi="Times New Roman" w:cs="Times New Roman"/>
              <w:sz w:val="20"/>
              <w:szCs w:val="20"/>
              <w:u w:val="single"/>
              <w:lang w:val="en-US"/>
            </w:rPr>
          </w:rPrChange>
        </w:rPr>
        <w:t>other related undertakings</w:t>
      </w:r>
      <w:r w:rsidRPr="00E00CD2">
        <w:rPr>
          <w:rFonts w:ascii="Times New Roman" w:hAnsi="Times New Roman" w:cs="Times New Roman"/>
          <w:sz w:val="20"/>
          <w:szCs w:val="20"/>
          <w:u w:val="single"/>
          <w:lang w:val="en-US"/>
        </w:rPr>
        <w:t xml:space="preserve"> </w:t>
      </w:r>
      <w:r w:rsidRPr="00E00CD2">
        <w:rPr>
          <w:rFonts w:ascii="Times New Roman" w:hAnsi="Times New Roman" w:cs="Times New Roman"/>
          <w:sz w:val="20"/>
          <w:szCs w:val="20"/>
          <w:lang w:val="en-US"/>
        </w:rPr>
        <w:t>shall</w:t>
      </w:r>
      <w:r w:rsidRPr="0009033F">
        <w:rPr>
          <w:rFonts w:ascii="Times New Roman" w:hAnsi="Times New Roman" w:cs="Times New Roman"/>
          <w:sz w:val="20"/>
          <w:szCs w:val="20"/>
          <w:lang w:val="en-US"/>
        </w:rPr>
        <w:t xml:space="preserve"> not be included.</w:t>
      </w:r>
    </w:p>
    <w:p w14:paraId="3692935A" w14:textId="77777777" w:rsidR="00875CF9" w:rsidRPr="0009033F" w:rsidRDefault="00875CF9" w:rsidP="001A2773">
      <w:pPr>
        <w:snapToGrid w:val="0"/>
        <w:spacing w:after="0"/>
        <w:jc w:val="both"/>
        <w:rPr>
          <w:rFonts w:ascii="Times New Roman" w:hAnsi="Times New Roman" w:cs="Times New Roman"/>
          <w:sz w:val="20"/>
          <w:szCs w:val="20"/>
          <w:lang w:val="en-US"/>
        </w:rPr>
      </w:pPr>
    </w:p>
    <w:p w14:paraId="302BC6AD" w14:textId="23207A30" w:rsidR="00875CF9" w:rsidRDefault="00875CF9" w:rsidP="001A2773">
      <w:pPr>
        <w:snapToGrid w:val="0"/>
        <w:spacing w:after="0"/>
        <w:jc w:val="both"/>
        <w:rPr>
          <w:rFonts w:ascii="Times New Roman" w:hAnsi="Times New Roman" w:cs="Times New Roman"/>
          <w:sz w:val="20"/>
          <w:szCs w:val="20"/>
          <w:lang w:val="en-US"/>
        </w:rPr>
      </w:pPr>
      <w:r w:rsidRPr="00772A6A">
        <w:rPr>
          <w:rFonts w:ascii="Times New Roman" w:hAnsi="Times New Roman" w:cs="Times New Roman"/>
          <w:sz w:val="20"/>
          <w:szCs w:val="20"/>
          <w:lang w:val="en-US"/>
          <w:rPrChange w:id="20" w:author="Author">
            <w:rPr>
              <w:rFonts w:ascii="Times New Roman" w:hAnsi="Times New Roman" w:cs="Times New Roman"/>
              <w:sz w:val="20"/>
              <w:szCs w:val="20"/>
              <w:u w:val="single"/>
              <w:lang w:val="en-US"/>
            </w:rPr>
          </w:rPrChange>
        </w:rPr>
        <w:t>Where a combination of methods 1 and 2 is used</w:t>
      </w:r>
      <w:r w:rsidRPr="0009033F">
        <w:rPr>
          <w:rFonts w:ascii="Times New Roman" w:hAnsi="Times New Roman" w:cs="Times New Roman"/>
          <w:sz w:val="20"/>
          <w:szCs w:val="20"/>
          <w:lang w:val="en-US"/>
        </w:rPr>
        <w:t xml:space="preserve">, one part of the report reflects the consolidated position of the </w:t>
      </w:r>
      <w:r>
        <w:rPr>
          <w:rFonts w:ascii="Times New Roman" w:hAnsi="Times New Roman" w:cs="Times New Roman"/>
          <w:sz w:val="20"/>
          <w:szCs w:val="20"/>
          <w:lang w:val="en-US"/>
        </w:rPr>
        <w:t>derivatives</w:t>
      </w:r>
      <w:r w:rsidRPr="0009033F">
        <w:rPr>
          <w:rFonts w:ascii="Times New Roman" w:hAnsi="Times New Roman" w:cs="Times New Roman"/>
          <w:sz w:val="20"/>
          <w:szCs w:val="20"/>
        </w:rPr>
        <w:t>,</w:t>
      </w:r>
      <w:r w:rsidRPr="0009033F">
        <w:rPr>
          <w:rFonts w:ascii="Times New Roman" w:hAnsi="Times New Roman" w:cs="Times New Roman"/>
          <w:sz w:val="20"/>
          <w:szCs w:val="20"/>
          <w:lang w:val="en-US"/>
        </w:rPr>
        <w:t xml:space="preserve"> </w:t>
      </w:r>
      <w:r>
        <w:rPr>
          <w:rFonts w:ascii="Times New Roman" w:hAnsi="Times New Roman" w:cs="Times New Roman"/>
          <w:sz w:val="20"/>
          <w:szCs w:val="20"/>
          <w:lang w:val="en-US"/>
        </w:rPr>
        <w:t>net of intra-group transactions</w:t>
      </w:r>
      <w:r w:rsidRPr="0009033F">
        <w:rPr>
          <w:rFonts w:ascii="Times New Roman" w:hAnsi="Times New Roman" w:cs="Times New Roman"/>
          <w:sz w:val="20"/>
          <w:szCs w:val="20"/>
          <w:lang w:val="en-US"/>
        </w:rPr>
        <w:t xml:space="preserve"> held within the group which must be reported</w:t>
      </w:r>
      <w:r>
        <w:rPr>
          <w:rFonts w:ascii="Times New Roman" w:hAnsi="Times New Roman" w:cs="Times New Roman"/>
          <w:sz w:val="20"/>
          <w:szCs w:val="20"/>
          <w:lang w:val="en-US"/>
        </w:rPr>
        <w:t xml:space="preserve"> and t</w:t>
      </w:r>
      <w:r w:rsidRPr="0009033F">
        <w:rPr>
          <w:rFonts w:ascii="Times New Roman" w:hAnsi="Times New Roman" w:cs="Times New Roman"/>
          <w:sz w:val="20"/>
          <w:szCs w:val="20"/>
          <w:lang w:val="en-US"/>
        </w:rPr>
        <w:t xml:space="preserve">he other part of the report shall include the detailed list of the </w:t>
      </w:r>
      <w:r>
        <w:rPr>
          <w:rFonts w:ascii="Times New Roman" w:hAnsi="Times New Roman" w:cs="Times New Roman"/>
          <w:sz w:val="20"/>
          <w:szCs w:val="20"/>
          <w:lang w:val="en-US"/>
        </w:rPr>
        <w:t>derivatives</w:t>
      </w:r>
      <w:r w:rsidRPr="0009033F">
        <w:rPr>
          <w:rFonts w:ascii="Times New Roman" w:hAnsi="Times New Roman" w:cs="Times New Roman"/>
          <w:sz w:val="20"/>
          <w:szCs w:val="20"/>
          <w:lang w:val="en-US"/>
        </w:rPr>
        <w:t xml:space="preserve"> held by the participating undertakings, the insurance holding companies</w:t>
      </w:r>
      <w:r>
        <w:rPr>
          <w:rFonts w:ascii="Times New Roman" w:hAnsi="Times New Roman" w:cs="Times New Roman"/>
          <w:sz w:val="20"/>
          <w:szCs w:val="20"/>
          <w:lang w:val="en-US"/>
        </w:rPr>
        <w:t xml:space="preserve"> or mixed-financial holding companies </w:t>
      </w:r>
      <w:del w:id="21" w:author="Author">
        <w:r w:rsidRPr="0009033F" w:rsidDel="00390DC9">
          <w:rPr>
            <w:rFonts w:ascii="Times New Roman" w:hAnsi="Times New Roman" w:cs="Times New Roman"/>
            <w:sz w:val="20"/>
            <w:szCs w:val="20"/>
            <w:lang w:val="en-US"/>
          </w:rPr>
          <w:delText xml:space="preserve"> </w:delText>
        </w:r>
      </w:del>
      <w:r w:rsidRPr="0009033F">
        <w:rPr>
          <w:rFonts w:ascii="Times New Roman" w:hAnsi="Times New Roman" w:cs="Times New Roman"/>
          <w:sz w:val="20"/>
          <w:szCs w:val="20"/>
          <w:lang w:val="en-US"/>
        </w:rPr>
        <w:t>and subsidiaries</w:t>
      </w:r>
      <w:r w:rsidRPr="0009033F">
        <w:rPr>
          <w:rFonts w:ascii="Times New Roman" w:hAnsi="Times New Roman" w:cs="Times New Roman"/>
          <w:sz w:val="20"/>
          <w:szCs w:val="20"/>
        </w:rPr>
        <w:t>,</w:t>
      </w:r>
      <w:r w:rsidRPr="0009033F">
        <w:rPr>
          <w:rFonts w:ascii="Times New Roman" w:hAnsi="Times New Roman" w:cs="Times New Roman"/>
          <w:sz w:val="20"/>
          <w:szCs w:val="20"/>
          <w:lang w:val="en-US"/>
        </w:rPr>
        <w:t xml:space="preserve"> regardless of the proportional share used. </w:t>
      </w:r>
    </w:p>
    <w:p w14:paraId="1A71B2AB" w14:textId="77777777" w:rsidR="00875CF9" w:rsidRDefault="00875CF9" w:rsidP="001A2773">
      <w:pPr>
        <w:snapToGrid w:val="0"/>
        <w:spacing w:after="0"/>
        <w:jc w:val="both"/>
        <w:rPr>
          <w:rFonts w:ascii="Times New Roman" w:hAnsi="Times New Roman" w:cs="Times New Roman"/>
          <w:sz w:val="20"/>
          <w:szCs w:val="20"/>
          <w:lang w:val="en-US"/>
        </w:rPr>
      </w:pPr>
    </w:p>
    <w:p w14:paraId="16DFF91B" w14:textId="77777777" w:rsidR="00875CF9" w:rsidRPr="0009033F" w:rsidRDefault="00875CF9" w:rsidP="001A2773">
      <w:pPr>
        <w:snapToGrid w:val="0"/>
        <w:spacing w:after="0"/>
        <w:jc w:val="both"/>
        <w:rPr>
          <w:rFonts w:ascii="Times New Roman" w:hAnsi="Times New Roman" w:cs="Times New Roman"/>
          <w:sz w:val="20"/>
          <w:szCs w:val="20"/>
          <w:lang w:val="en-US"/>
        </w:rPr>
      </w:pPr>
      <w:r w:rsidRPr="0009033F">
        <w:rPr>
          <w:rFonts w:ascii="Times New Roman" w:hAnsi="Times New Roman" w:cs="Times New Roman"/>
          <w:sz w:val="20"/>
          <w:szCs w:val="20"/>
          <w:lang w:val="en-US"/>
        </w:rPr>
        <w:t xml:space="preserve">The </w:t>
      </w:r>
      <w:r>
        <w:rPr>
          <w:rFonts w:ascii="Times New Roman" w:hAnsi="Times New Roman" w:cs="Times New Roman"/>
          <w:sz w:val="20"/>
          <w:szCs w:val="20"/>
          <w:lang w:val="en-US"/>
        </w:rPr>
        <w:t xml:space="preserve">first part of the </w:t>
      </w:r>
      <w:r w:rsidRPr="0009033F">
        <w:rPr>
          <w:rFonts w:ascii="Times New Roman" w:hAnsi="Times New Roman" w:cs="Times New Roman"/>
          <w:sz w:val="20"/>
          <w:szCs w:val="20"/>
          <w:lang w:val="en-US"/>
        </w:rPr>
        <w:t>report shall be made as follows:</w:t>
      </w:r>
    </w:p>
    <w:p w14:paraId="29643004" w14:textId="7C96A0DD" w:rsidR="00875CF9" w:rsidRPr="0009033F" w:rsidRDefault="00875CF9" w:rsidP="001A2773">
      <w:pPr>
        <w:numPr>
          <w:ilvl w:val="0"/>
          <w:numId w:val="11"/>
        </w:numPr>
        <w:suppressAutoHyphens/>
        <w:snapToGrid w:val="0"/>
        <w:spacing w:after="0"/>
        <w:jc w:val="both"/>
        <w:rPr>
          <w:rFonts w:ascii="Times New Roman" w:hAnsi="Times New Roman" w:cs="Times New Roman"/>
          <w:sz w:val="20"/>
          <w:szCs w:val="20"/>
          <w:lang w:val="en-US"/>
        </w:rPr>
      </w:pPr>
      <w:r w:rsidRPr="0009033F">
        <w:rPr>
          <w:rFonts w:ascii="Times New Roman" w:hAnsi="Times New Roman" w:cs="Times New Roman"/>
          <w:sz w:val="20"/>
          <w:szCs w:val="20"/>
          <w:lang w:val="en-US"/>
        </w:rPr>
        <w:t xml:space="preserve">Item </w:t>
      </w:r>
      <w:r>
        <w:rPr>
          <w:rFonts w:ascii="Times New Roman" w:hAnsi="Times New Roman" w:cs="Times New Roman"/>
          <w:sz w:val="20"/>
          <w:szCs w:val="20"/>
          <w:lang w:val="en-US"/>
        </w:rPr>
        <w:t>‘</w:t>
      </w:r>
      <w:r w:rsidRPr="0009033F">
        <w:rPr>
          <w:rFonts w:ascii="Times New Roman" w:hAnsi="Times New Roman" w:cs="Times New Roman"/>
          <w:sz w:val="20"/>
          <w:szCs w:val="20"/>
          <w:lang w:val="en-US"/>
        </w:rPr>
        <w:t>Legal name of the undertaking</w:t>
      </w:r>
      <w:ins w:id="22" w:author="Author">
        <w:r w:rsidR="00390DC9">
          <w:rPr>
            <w:rFonts w:ascii="Times New Roman" w:hAnsi="Times New Roman" w:cs="Times New Roman"/>
            <w:sz w:val="20"/>
            <w:szCs w:val="20"/>
            <w:lang w:val="en-US"/>
          </w:rPr>
          <w:t xml:space="preserve"> – C0010’</w:t>
        </w:r>
        <w:r w:rsidR="00390DC9" w:rsidRPr="0009033F">
          <w:rPr>
            <w:rFonts w:ascii="Times New Roman" w:hAnsi="Times New Roman" w:cs="Times New Roman"/>
            <w:sz w:val="20"/>
            <w:szCs w:val="20"/>
            <w:lang w:val="en-US"/>
          </w:rPr>
          <w:t xml:space="preserve"> </w:t>
        </w:r>
        <w:r w:rsidR="00390DC9">
          <w:rPr>
            <w:rFonts w:ascii="Times New Roman" w:hAnsi="Times New Roman" w:cs="Times New Roman"/>
            <w:sz w:val="20"/>
            <w:szCs w:val="20"/>
            <w:lang w:val="en-US"/>
          </w:rPr>
          <w:t>and ‘</w:t>
        </w:r>
        <w:r w:rsidR="00390DC9" w:rsidRPr="00481B8F">
          <w:rPr>
            <w:rFonts w:ascii="Times New Roman" w:hAnsi="Times New Roman" w:cs="Times New Roman"/>
            <w:sz w:val="20"/>
            <w:szCs w:val="20"/>
          </w:rPr>
          <w:t>Identification code of the undertaking</w:t>
        </w:r>
        <w:r w:rsidR="00390DC9" w:rsidRPr="0009033F">
          <w:rPr>
            <w:rFonts w:ascii="Times New Roman" w:hAnsi="Times New Roman" w:cs="Times New Roman"/>
            <w:sz w:val="20"/>
            <w:szCs w:val="20"/>
            <w:lang w:val="en-US"/>
          </w:rPr>
          <w:t xml:space="preserve"> </w:t>
        </w:r>
        <w:r w:rsidR="00390DC9">
          <w:rPr>
            <w:rFonts w:ascii="Times New Roman" w:hAnsi="Times New Roman" w:cs="Times New Roman"/>
            <w:sz w:val="20"/>
            <w:szCs w:val="20"/>
            <w:lang w:val="en-US"/>
          </w:rPr>
          <w:t>– C0020</w:t>
        </w:r>
      </w:ins>
      <w:r>
        <w:rPr>
          <w:rFonts w:ascii="Times New Roman" w:hAnsi="Times New Roman" w:cs="Times New Roman"/>
          <w:sz w:val="20"/>
          <w:szCs w:val="20"/>
          <w:lang w:val="en-US"/>
        </w:rPr>
        <w:t>’</w:t>
      </w:r>
      <w:r w:rsidRPr="0009033F">
        <w:rPr>
          <w:rFonts w:ascii="Times New Roman" w:hAnsi="Times New Roman" w:cs="Times New Roman"/>
          <w:sz w:val="20"/>
          <w:szCs w:val="20"/>
          <w:lang w:val="en-US"/>
        </w:rPr>
        <w:t xml:space="preserve"> shall not be reported;</w:t>
      </w:r>
    </w:p>
    <w:p w14:paraId="0392CD91" w14:textId="37343020" w:rsidR="00875CF9" w:rsidRPr="0009033F" w:rsidRDefault="00875CF9" w:rsidP="001A2773">
      <w:pPr>
        <w:numPr>
          <w:ilvl w:val="0"/>
          <w:numId w:val="11"/>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The derivatives held by</w:t>
      </w:r>
      <w:r w:rsidRPr="0009033F" w:rsidDel="008F635C">
        <w:rPr>
          <w:rFonts w:ascii="Times New Roman" w:hAnsi="Times New Roman" w:cs="Times New Roman"/>
          <w:sz w:val="20"/>
          <w:szCs w:val="20"/>
          <w:lang w:val="en-US"/>
        </w:rPr>
        <w:t xml:space="preserve"> </w:t>
      </w:r>
      <w:r w:rsidRPr="0009033F">
        <w:rPr>
          <w:rFonts w:ascii="Times New Roman" w:hAnsi="Times New Roman" w:cs="Times New Roman"/>
          <w:sz w:val="20"/>
          <w:szCs w:val="20"/>
          <w:lang w:val="en-US"/>
        </w:rPr>
        <w:t>participating insurance and reinsurance undertakings or insurance holding companies</w:t>
      </w:r>
      <w:r>
        <w:rPr>
          <w:rFonts w:ascii="Times New Roman" w:hAnsi="Times New Roman" w:cs="Times New Roman"/>
          <w:sz w:val="20"/>
          <w:szCs w:val="20"/>
          <w:lang w:val="en-US"/>
        </w:rPr>
        <w:t xml:space="preserve"> or mixed-financial holding companies</w:t>
      </w:r>
      <w:del w:id="23" w:author="Author">
        <w:r w:rsidDel="00390DC9">
          <w:rPr>
            <w:rFonts w:ascii="Times New Roman" w:hAnsi="Times New Roman" w:cs="Times New Roman"/>
            <w:sz w:val="20"/>
            <w:szCs w:val="20"/>
            <w:lang w:val="en-US"/>
          </w:rPr>
          <w:delText xml:space="preserve"> </w:delText>
        </w:r>
        <w:r w:rsidRPr="0009033F" w:rsidDel="00390DC9">
          <w:rPr>
            <w:rFonts w:ascii="Times New Roman" w:hAnsi="Times New Roman" w:cs="Times New Roman"/>
            <w:sz w:val="20"/>
            <w:szCs w:val="20"/>
            <w:lang w:val="en-US"/>
          </w:rPr>
          <w:delText xml:space="preserve"> </w:delText>
        </w:r>
      </w:del>
      <w:r>
        <w:rPr>
          <w:rFonts w:ascii="Times New Roman" w:hAnsi="Times New Roman" w:cs="Times New Roman"/>
          <w:sz w:val="20"/>
          <w:szCs w:val="20"/>
          <w:lang w:val="en-US"/>
        </w:rPr>
        <w:t xml:space="preserve"> shall be</w:t>
      </w:r>
      <w:r w:rsidRPr="0009033F">
        <w:rPr>
          <w:rFonts w:ascii="Times New Roman" w:hAnsi="Times New Roman" w:cs="Times New Roman"/>
          <w:sz w:val="20"/>
          <w:szCs w:val="20"/>
          <w:lang w:val="en-US"/>
        </w:rPr>
        <w:t xml:space="preserve"> report</w:t>
      </w:r>
      <w:r>
        <w:rPr>
          <w:rFonts w:ascii="Times New Roman" w:hAnsi="Times New Roman" w:cs="Times New Roman"/>
          <w:sz w:val="20"/>
          <w:szCs w:val="20"/>
          <w:lang w:val="en-US"/>
        </w:rPr>
        <w:t>ed</w:t>
      </w:r>
      <w:r w:rsidRPr="0009033F">
        <w:rPr>
          <w:rFonts w:ascii="Times New Roman" w:hAnsi="Times New Roman" w:cs="Times New Roman"/>
          <w:sz w:val="20"/>
          <w:szCs w:val="20"/>
          <w:lang w:val="en-US"/>
        </w:rPr>
        <w:t xml:space="preserve"> item by item;</w:t>
      </w:r>
    </w:p>
    <w:p w14:paraId="31E4EB6C" w14:textId="72B95209" w:rsidR="00875CF9" w:rsidRPr="0009033F" w:rsidRDefault="00875CF9" w:rsidP="001A2773">
      <w:pPr>
        <w:numPr>
          <w:ilvl w:val="0"/>
          <w:numId w:val="11"/>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The derivatives held by</w:t>
      </w:r>
      <w:r w:rsidRPr="0009033F" w:rsidDel="008F635C">
        <w:rPr>
          <w:rFonts w:ascii="Times New Roman" w:hAnsi="Times New Roman" w:cs="Times New Roman"/>
          <w:sz w:val="20"/>
          <w:szCs w:val="20"/>
          <w:lang w:val="en-US"/>
        </w:rPr>
        <w:t xml:space="preserve"> </w:t>
      </w:r>
      <w:r w:rsidRPr="00C06AA0">
        <w:rPr>
          <w:rFonts w:ascii="Times New Roman" w:hAnsi="Times New Roman" w:cs="Times New Roman"/>
          <w:sz w:val="20"/>
          <w:szCs w:val="20"/>
          <w:lang w:val="en-US"/>
        </w:rPr>
        <w:t xml:space="preserve">undertakings consolidated in accordance with Article 335 a-b-c </w:t>
      </w:r>
      <w:r w:rsidR="00C06AA0" w:rsidRPr="00C06AA0">
        <w:rPr>
          <w:rFonts w:ascii="Times New Roman" w:hAnsi="Times New Roman" w:cs="Times New Roman"/>
          <w:sz w:val="20"/>
          <w:szCs w:val="20"/>
          <w:lang w:val="en-US"/>
        </w:rPr>
        <w:t xml:space="preserve">of </w:t>
      </w:r>
      <w:ins w:id="24" w:author="Author">
        <w:r w:rsidR="00390DC9">
          <w:rPr>
            <w:rFonts w:ascii="Times New Roman" w:hAnsi="Times New Roman" w:cs="Times New Roman"/>
            <w:sz w:val="20"/>
            <w:szCs w:val="20"/>
            <w:lang w:val="en-US"/>
          </w:rPr>
          <w:t xml:space="preserve">Delegated Regulation 2015/35 </w:t>
        </w:r>
      </w:ins>
      <w:del w:id="25" w:author="Author">
        <w:r w:rsidR="00C06AA0" w:rsidRPr="00C06AA0" w:rsidDel="00390DC9">
          <w:rPr>
            <w:rFonts w:ascii="Times New Roman" w:hAnsi="Times New Roman" w:cs="Times New Roman"/>
            <w:sz w:val="20"/>
            <w:szCs w:val="20"/>
            <w:lang w:val="en-US"/>
          </w:rPr>
          <w:delText>Implementing measures</w:delText>
        </w:r>
        <w:r w:rsidRPr="00C06AA0" w:rsidDel="00390DC9">
          <w:rPr>
            <w:rFonts w:ascii="Times New Roman" w:hAnsi="Times New Roman" w:cs="Times New Roman"/>
            <w:sz w:val="20"/>
            <w:szCs w:val="20"/>
            <w:lang w:val="en-US"/>
          </w:rPr>
          <w:delText xml:space="preserve"> </w:delText>
        </w:r>
      </w:del>
      <w:r w:rsidRPr="00C06AA0">
        <w:rPr>
          <w:rFonts w:ascii="Times New Roman" w:hAnsi="Times New Roman" w:cs="Times New Roman"/>
          <w:sz w:val="20"/>
          <w:szCs w:val="20"/>
          <w:lang w:val="en-US"/>
        </w:rPr>
        <w:t>shall be reported</w:t>
      </w:r>
      <w:r w:rsidRPr="0009033F">
        <w:rPr>
          <w:rFonts w:ascii="Times New Roman" w:hAnsi="Times New Roman" w:cs="Times New Roman"/>
          <w:sz w:val="20"/>
          <w:szCs w:val="20"/>
          <w:lang w:val="en-US"/>
        </w:rPr>
        <w:t xml:space="preserve"> item by item; </w:t>
      </w:r>
    </w:p>
    <w:p w14:paraId="36286D78" w14:textId="77777777" w:rsidR="00875CF9" w:rsidRPr="0009033F" w:rsidRDefault="00875CF9" w:rsidP="001A2773">
      <w:pPr>
        <w:numPr>
          <w:ilvl w:val="0"/>
          <w:numId w:val="11"/>
        </w:numPr>
        <w:suppressAutoHyphens/>
        <w:snapToGrid w:val="0"/>
        <w:spacing w:after="0"/>
        <w:jc w:val="both"/>
        <w:rPr>
          <w:rFonts w:ascii="Times New Roman" w:hAnsi="Times New Roman" w:cs="Times New Roman"/>
          <w:sz w:val="20"/>
          <w:szCs w:val="20"/>
          <w:u w:val="single"/>
          <w:lang w:val="en-US"/>
        </w:rPr>
      </w:pPr>
      <w:r>
        <w:rPr>
          <w:rFonts w:ascii="Times New Roman" w:hAnsi="Times New Roman" w:cs="Times New Roman"/>
          <w:sz w:val="20"/>
          <w:szCs w:val="20"/>
          <w:lang w:val="en-US"/>
        </w:rPr>
        <w:t>The derivatives held by</w:t>
      </w:r>
      <w:r w:rsidRPr="0009033F" w:rsidDel="008F635C">
        <w:rPr>
          <w:rFonts w:ascii="Times New Roman" w:hAnsi="Times New Roman" w:cs="Times New Roman"/>
          <w:sz w:val="20"/>
          <w:szCs w:val="20"/>
          <w:lang w:val="en-US"/>
        </w:rPr>
        <w:t xml:space="preserve"> </w:t>
      </w:r>
      <w:r w:rsidRPr="0009033F">
        <w:rPr>
          <w:rFonts w:ascii="Times New Roman" w:hAnsi="Times New Roman" w:cs="Times New Roman"/>
          <w:sz w:val="20"/>
          <w:szCs w:val="20"/>
          <w:lang w:val="en-US"/>
        </w:rPr>
        <w:t xml:space="preserve">other related undertakings </w:t>
      </w:r>
      <w:r w:rsidRPr="00772A6A">
        <w:rPr>
          <w:rFonts w:ascii="Times New Roman" w:hAnsi="Times New Roman" w:cs="Times New Roman"/>
          <w:sz w:val="20"/>
          <w:szCs w:val="20"/>
          <w:lang w:val="en-US"/>
          <w:rPrChange w:id="26" w:author="Author">
            <w:rPr>
              <w:rFonts w:ascii="Times New Roman" w:hAnsi="Times New Roman" w:cs="Times New Roman"/>
              <w:sz w:val="20"/>
              <w:szCs w:val="20"/>
              <w:u w:val="single"/>
              <w:lang w:val="en-US"/>
            </w:rPr>
          </w:rPrChange>
        </w:rPr>
        <w:t>shall not be included</w:t>
      </w:r>
      <w:r>
        <w:rPr>
          <w:rFonts w:ascii="Times New Roman" w:hAnsi="Times New Roman" w:cs="Times New Roman"/>
          <w:sz w:val="20"/>
          <w:szCs w:val="20"/>
          <w:u w:val="single"/>
          <w:lang w:val="en-US"/>
        </w:rPr>
        <w:t>.</w:t>
      </w:r>
    </w:p>
    <w:p w14:paraId="47FC6943" w14:textId="77777777" w:rsidR="00875CF9" w:rsidRPr="0009033F" w:rsidRDefault="00875CF9" w:rsidP="001A2773">
      <w:pPr>
        <w:snapToGrid w:val="0"/>
        <w:spacing w:after="0"/>
        <w:ind w:left="720"/>
        <w:jc w:val="both"/>
        <w:rPr>
          <w:rFonts w:ascii="Times New Roman" w:hAnsi="Times New Roman" w:cs="Times New Roman"/>
          <w:sz w:val="20"/>
          <w:szCs w:val="20"/>
          <w:u w:val="single"/>
          <w:lang w:val="en-US"/>
        </w:rPr>
      </w:pPr>
    </w:p>
    <w:p w14:paraId="395F12EC" w14:textId="238E0B05" w:rsidR="00875CF9" w:rsidRPr="0009033F" w:rsidRDefault="00875CF9" w:rsidP="001A2773">
      <w:pPr>
        <w:snapToGrid w:val="0"/>
        <w:spacing w:after="0"/>
        <w:jc w:val="both"/>
        <w:rPr>
          <w:rFonts w:ascii="Times New Roman" w:hAnsi="Times New Roman" w:cs="Times New Roman"/>
          <w:sz w:val="20"/>
          <w:szCs w:val="20"/>
          <w:lang w:val="en-US"/>
        </w:rPr>
      </w:pPr>
      <w:del w:id="27" w:author="Author">
        <w:r w:rsidRPr="0009033F" w:rsidDel="00390DC9">
          <w:rPr>
            <w:rFonts w:ascii="Times New Roman" w:hAnsi="Times New Roman" w:cs="Times New Roman"/>
            <w:sz w:val="20"/>
            <w:szCs w:val="20"/>
            <w:lang w:val="en-US"/>
          </w:rPr>
          <w:delText xml:space="preserve">. </w:delText>
        </w:r>
      </w:del>
      <w:r w:rsidRPr="0009033F">
        <w:rPr>
          <w:rFonts w:ascii="Times New Roman" w:hAnsi="Times New Roman" w:cs="Times New Roman"/>
          <w:sz w:val="20"/>
          <w:szCs w:val="20"/>
          <w:lang w:val="en-US"/>
        </w:rPr>
        <w:t xml:space="preserve">The </w:t>
      </w:r>
      <w:r>
        <w:rPr>
          <w:rFonts w:ascii="Times New Roman" w:hAnsi="Times New Roman" w:cs="Times New Roman"/>
          <w:sz w:val="20"/>
          <w:szCs w:val="20"/>
          <w:lang w:val="en-US"/>
        </w:rPr>
        <w:t xml:space="preserve">second part of the </w:t>
      </w:r>
      <w:r w:rsidRPr="0009033F">
        <w:rPr>
          <w:rFonts w:ascii="Times New Roman" w:hAnsi="Times New Roman" w:cs="Times New Roman"/>
          <w:sz w:val="20"/>
          <w:szCs w:val="20"/>
          <w:lang w:val="en-US"/>
        </w:rPr>
        <w:t>report shall be made as follows:</w:t>
      </w:r>
    </w:p>
    <w:p w14:paraId="0F65AA93" w14:textId="041DDF4F" w:rsidR="00875CF9" w:rsidRPr="0009033F" w:rsidRDefault="00875CF9" w:rsidP="001A2773">
      <w:pPr>
        <w:numPr>
          <w:ilvl w:val="0"/>
          <w:numId w:val="11"/>
        </w:numPr>
        <w:suppressAutoHyphens/>
        <w:snapToGrid w:val="0"/>
        <w:spacing w:after="0"/>
        <w:jc w:val="both"/>
        <w:rPr>
          <w:rFonts w:ascii="Times New Roman" w:hAnsi="Times New Roman" w:cs="Times New Roman"/>
          <w:sz w:val="20"/>
          <w:szCs w:val="20"/>
          <w:lang w:val="en-US"/>
        </w:rPr>
      </w:pPr>
      <w:r w:rsidRPr="0009033F">
        <w:rPr>
          <w:rFonts w:ascii="Times New Roman" w:hAnsi="Times New Roman" w:cs="Times New Roman"/>
          <w:sz w:val="20"/>
          <w:szCs w:val="20"/>
          <w:lang w:val="en-US"/>
        </w:rPr>
        <w:t xml:space="preserve">Item </w:t>
      </w:r>
      <w:r>
        <w:rPr>
          <w:rFonts w:ascii="Times New Roman" w:hAnsi="Times New Roman" w:cs="Times New Roman"/>
          <w:sz w:val="20"/>
          <w:szCs w:val="20"/>
          <w:lang w:val="en-US"/>
        </w:rPr>
        <w:t>‘</w:t>
      </w:r>
      <w:r w:rsidRPr="0009033F">
        <w:rPr>
          <w:rFonts w:ascii="Times New Roman" w:hAnsi="Times New Roman" w:cs="Times New Roman"/>
          <w:sz w:val="20"/>
          <w:szCs w:val="20"/>
          <w:lang w:val="en-US"/>
        </w:rPr>
        <w:t>Legal name of the undertaking</w:t>
      </w:r>
      <w:ins w:id="28" w:author="Author">
        <w:r w:rsidR="00390DC9">
          <w:rPr>
            <w:rFonts w:ascii="Times New Roman" w:hAnsi="Times New Roman" w:cs="Times New Roman"/>
            <w:sz w:val="20"/>
            <w:szCs w:val="20"/>
            <w:lang w:val="en-US"/>
          </w:rPr>
          <w:t xml:space="preserve"> – C0010’</w:t>
        </w:r>
        <w:r w:rsidR="00390DC9" w:rsidRPr="0009033F">
          <w:rPr>
            <w:rFonts w:ascii="Times New Roman" w:hAnsi="Times New Roman" w:cs="Times New Roman"/>
            <w:sz w:val="20"/>
            <w:szCs w:val="20"/>
            <w:lang w:val="en-US"/>
          </w:rPr>
          <w:t xml:space="preserve"> </w:t>
        </w:r>
        <w:r w:rsidR="00390DC9">
          <w:rPr>
            <w:rFonts w:ascii="Times New Roman" w:hAnsi="Times New Roman" w:cs="Times New Roman"/>
            <w:sz w:val="20"/>
            <w:szCs w:val="20"/>
            <w:lang w:val="en-US"/>
          </w:rPr>
          <w:t>and ‘</w:t>
        </w:r>
        <w:r w:rsidR="00390DC9" w:rsidRPr="00481B8F">
          <w:rPr>
            <w:rFonts w:ascii="Times New Roman" w:hAnsi="Times New Roman" w:cs="Times New Roman"/>
            <w:sz w:val="20"/>
            <w:szCs w:val="20"/>
          </w:rPr>
          <w:t>Identification code of the undertaking</w:t>
        </w:r>
        <w:r w:rsidR="00390DC9" w:rsidRPr="0009033F">
          <w:rPr>
            <w:rFonts w:ascii="Times New Roman" w:hAnsi="Times New Roman" w:cs="Times New Roman"/>
            <w:sz w:val="20"/>
            <w:szCs w:val="20"/>
            <w:lang w:val="en-US"/>
          </w:rPr>
          <w:t xml:space="preserve"> </w:t>
        </w:r>
        <w:r w:rsidR="00390DC9">
          <w:rPr>
            <w:rFonts w:ascii="Times New Roman" w:hAnsi="Times New Roman" w:cs="Times New Roman"/>
            <w:sz w:val="20"/>
            <w:szCs w:val="20"/>
            <w:lang w:val="en-US"/>
          </w:rPr>
          <w:t>– C0020</w:t>
        </w:r>
      </w:ins>
      <w:r>
        <w:rPr>
          <w:rFonts w:ascii="Times New Roman" w:hAnsi="Times New Roman" w:cs="Times New Roman"/>
          <w:sz w:val="20"/>
          <w:szCs w:val="20"/>
          <w:lang w:val="en-US"/>
        </w:rPr>
        <w:t>’</w:t>
      </w:r>
      <w:r w:rsidRPr="0009033F">
        <w:rPr>
          <w:rFonts w:ascii="Times New Roman" w:hAnsi="Times New Roman" w:cs="Times New Roman"/>
          <w:sz w:val="20"/>
          <w:szCs w:val="20"/>
          <w:lang w:val="en-US"/>
        </w:rPr>
        <w:t xml:space="preserve"> shall be reported; </w:t>
      </w:r>
    </w:p>
    <w:p w14:paraId="4A4D7DC7" w14:textId="77777777" w:rsidR="00875CF9" w:rsidRPr="0009033F" w:rsidRDefault="00875CF9" w:rsidP="001A2773">
      <w:pPr>
        <w:numPr>
          <w:ilvl w:val="0"/>
          <w:numId w:val="11"/>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The derivatives held by</w:t>
      </w:r>
      <w:r w:rsidRPr="0009033F" w:rsidDel="008F635C">
        <w:rPr>
          <w:rFonts w:ascii="Times New Roman" w:hAnsi="Times New Roman" w:cs="Times New Roman"/>
          <w:sz w:val="20"/>
          <w:szCs w:val="20"/>
          <w:lang w:val="en-US"/>
        </w:rPr>
        <w:t xml:space="preserve"> </w:t>
      </w:r>
      <w:r w:rsidRPr="0009033F">
        <w:rPr>
          <w:rFonts w:ascii="Times New Roman" w:hAnsi="Times New Roman" w:cs="Times New Roman"/>
          <w:sz w:val="20"/>
          <w:szCs w:val="20"/>
          <w:lang w:val="en-US"/>
        </w:rPr>
        <w:t>participating insurance and reinsurance undertakings or insurance holding companies</w:t>
      </w:r>
      <w:r>
        <w:rPr>
          <w:rFonts w:ascii="Times New Roman" w:hAnsi="Times New Roman" w:cs="Times New Roman"/>
          <w:sz w:val="20"/>
          <w:szCs w:val="20"/>
          <w:lang w:val="en-US"/>
        </w:rPr>
        <w:t xml:space="preserve"> or mixed-financial holding companies </w:t>
      </w:r>
      <w:r w:rsidRPr="0009033F">
        <w:rPr>
          <w:rFonts w:ascii="Times New Roman" w:hAnsi="Times New Roman" w:cs="Times New Roman"/>
          <w:sz w:val="20"/>
          <w:szCs w:val="20"/>
          <w:lang w:val="en-US"/>
        </w:rPr>
        <w:t xml:space="preserve"> under method 2</w:t>
      </w:r>
      <w:r>
        <w:rPr>
          <w:rFonts w:ascii="Times New Roman" w:hAnsi="Times New Roman" w:cs="Times New Roman"/>
          <w:sz w:val="20"/>
          <w:szCs w:val="20"/>
          <w:lang w:val="en-US"/>
        </w:rPr>
        <w:t xml:space="preserve"> shall be </w:t>
      </w:r>
      <w:r w:rsidRPr="0009033F">
        <w:rPr>
          <w:rFonts w:ascii="Times New Roman" w:hAnsi="Times New Roman" w:cs="Times New Roman"/>
          <w:sz w:val="20"/>
          <w:szCs w:val="20"/>
          <w:lang w:val="en-US"/>
        </w:rPr>
        <w:t>report</w:t>
      </w:r>
      <w:r>
        <w:rPr>
          <w:rFonts w:ascii="Times New Roman" w:hAnsi="Times New Roman" w:cs="Times New Roman"/>
          <w:sz w:val="20"/>
          <w:szCs w:val="20"/>
          <w:lang w:val="en-US"/>
        </w:rPr>
        <w:t>ed</w:t>
      </w:r>
      <w:r w:rsidRPr="0009033F">
        <w:rPr>
          <w:rFonts w:ascii="Times New Roman" w:hAnsi="Times New Roman" w:cs="Times New Roman"/>
          <w:sz w:val="20"/>
          <w:szCs w:val="20"/>
          <w:lang w:val="en-US"/>
        </w:rPr>
        <w:t xml:space="preserve"> item by item;</w:t>
      </w:r>
    </w:p>
    <w:p w14:paraId="19DF13DC" w14:textId="090C8E9A" w:rsidR="00875CF9" w:rsidRPr="00E00CD2" w:rsidRDefault="00875CF9" w:rsidP="001A2773">
      <w:pPr>
        <w:numPr>
          <w:ilvl w:val="0"/>
          <w:numId w:val="11"/>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The derivatives held by</w:t>
      </w:r>
      <w:r w:rsidRPr="0009033F" w:rsidDel="008F635C">
        <w:rPr>
          <w:rFonts w:ascii="Times New Roman" w:hAnsi="Times New Roman" w:cs="Times New Roman"/>
          <w:sz w:val="20"/>
          <w:szCs w:val="20"/>
          <w:lang w:val="en-US"/>
        </w:rPr>
        <w:t xml:space="preserve"> </w:t>
      </w:r>
      <w:r w:rsidRPr="0009033F">
        <w:rPr>
          <w:rFonts w:ascii="Times New Roman" w:hAnsi="Times New Roman" w:cs="Times New Roman"/>
          <w:sz w:val="20"/>
          <w:szCs w:val="20"/>
          <w:lang w:val="en-US"/>
        </w:rPr>
        <w:t xml:space="preserve">insurance and reinsurance undertakings, insurance holding companies, ancillary services undertakings and special purpose vehicle which are subsidiaries under method 2 (European Economic Area, equivalent non-European </w:t>
      </w:r>
      <w:r w:rsidRPr="00E00CD2">
        <w:rPr>
          <w:rFonts w:ascii="Times New Roman" w:hAnsi="Times New Roman" w:cs="Times New Roman"/>
          <w:sz w:val="20"/>
          <w:szCs w:val="20"/>
          <w:lang w:val="en-US"/>
        </w:rPr>
        <w:t>Economic Area and non-equivalent non-European Economic Area) shall be reported item by item</w:t>
      </w:r>
      <w:ins w:id="29" w:author="Author">
        <w:r w:rsidR="00390DC9" w:rsidRPr="00E00CD2">
          <w:rPr>
            <w:rFonts w:ascii="Times New Roman" w:hAnsi="Times New Roman" w:cs="Times New Roman"/>
            <w:sz w:val="20"/>
            <w:szCs w:val="20"/>
            <w:lang w:val="en-US"/>
          </w:rPr>
          <w:t xml:space="preserve"> by undertaking</w:t>
        </w:r>
      </w:ins>
      <w:r w:rsidRPr="00E00CD2">
        <w:rPr>
          <w:rFonts w:ascii="Times New Roman" w:hAnsi="Times New Roman" w:cs="Times New Roman"/>
          <w:sz w:val="20"/>
          <w:szCs w:val="20"/>
          <w:lang w:val="en-US"/>
        </w:rPr>
        <w:t>;</w:t>
      </w:r>
    </w:p>
    <w:p w14:paraId="1E09AD39" w14:textId="77777777" w:rsidR="00875CF9" w:rsidRDefault="00875CF9" w:rsidP="001A2773">
      <w:pPr>
        <w:numPr>
          <w:ilvl w:val="0"/>
          <w:numId w:val="11"/>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The derivatives held by</w:t>
      </w:r>
      <w:r w:rsidRPr="00D97416">
        <w:rPr>
          <w:rFonts w:ascii="Times New Roman" w:hAnsi="Times New Roman" w:cs="Times New Roman"/>
          <w:sz w:val="20"/>
          <w:szCs w:val="20"/>
          <w:u w:val="single"/>
          <w:lang w:val="en-US"/>
        </w:rPr>
        <w:t xml:space="preserve"> </w:t>
      </w:r>
      <w:r w:rsidRPr="00772A6A">
        <w:rPr>
          <w:rFonts w:ascii="Times New Roman" w:hAnsi="Times New Roman" w:cs="Times New Roman"/>
          <w:sz w:val="20"/>
          <w:szCs w:val="20"/>
          <w:lang w:val="en-US"/>
          <w:rPrChange w:id="30" w:author="Author">
            <w:rPr>
              <w:rFonts w:ascii="Times New Roman" w:hAnsi="Times New Roman" w:cs="Times New Roman"/>
              <w:sz w:val="20"/>
              <w:szCs w:val="20"/>
              <w:u w:val="single"/>
              <w:lang w:val="en-US"/>
            </w:rPr>
          </w:rPrChange>
        </w:rPr>
        <w:t>other related undertakings under method 2</w:t>
      </w:r>
      <w:r w:rsidRPr="00D97416">
        <w:rPr>
          <w:rFonts w:ascii="Times New Roman" w:hAnsi="Times New Roman" w:cs="Times New Roman"/>
          <w:sz w:val="20"/>
          <w:szCs w:val="20"/>
          <w:u w:val="single"/>
          <w:lang w:val="en-US"/>
        </w:rPr>
        <w:t xml:space="preserve"> </w:t>
      </w:r>
      <w:r w:rsidRPr="00D97416">
        <w:rPr>
          <w:rFonts w:ascii="Times New Roman" w:hAnsi="Times New Roman" w:cs="Times New Roman"/>
          <w:sz w:val="20"/>
          <w:szCs w:val="20"/>
          <w:lang w:val="en-US"/>
        </w:rPr>
        <w:t>shall not be included.</w:t>
      </w:r>
    </w:p>
    <w:p w14:paraId="3238881F" w14:textId="77777777" w:rsidR="00875CF9" w:rsidRDefault="00875CF9" w:rsidP="001A2773">
      <w:pPr>
        <w:jc w:val="both"/>
        <w:rPr>
          <w:ins w:id="31" w:author="Author"/>
          <w:rFonts w:ascii="Times New Roman" w:hAnsi="Times New Roman" w:cs="Times New Roman"/>
          <w:sz w:val="20"/>
          <w:szCs w:val="20"/>
          <w:lang w:val="en-US"/>
        </w:rPr>
      </w:pPr>
    </w:p>
    <w:p w14:paraId="31494A16" w14:textId="77777777" w:rsidR="002C09E2" w:rsidRPr="00772A6A" w:rsidRDefault="002C09E2" w:rsidP="002C09E2">
      <w:pPr>
        <w:spacing w:after="120"/>
        <w:jc w:val="both"/>
        <w:rPr>
          <w:ins w:id="32" w:author="Author"/>
          <w:rFonts w:ascii="Times New Roman" w:hAnsi="Times New Roman" w:cs="Times New Roman"/>
          <w:sz w:val="20"/>
          <w:szCs w:val="20"/>
          <w:rPrChange w:id="33" w:author="Author">
            <w:rPr>
              <w:ins w:id="34" w:author="Author"/>
              <w:rFonts w:ascii="Times New Roman" w:hAnsi="Times New Roman" w:cs="Times New Roman"/>
              <w:sz w:val="20"/>
              <w:szCs w:val="20"/>
              <w:highlight w:val="yellow"/>
            </w:rPr>
          </w:rPrChange>
        </w:rPr>
      </w:pPr>
      <w:ins w:id="35" w:author="Author">
        <w:r w:rsidRPr="00772A6A">
          <w:rPr>
            <w:rFonts w:ascii="Times New Roman" w:hAnsi="Times New Roman" w:cs="Times New Roman"/>
            <w:sz w:val="20"/>
            <w:szCs w:val="20"/>
            <w:rPrChange w:id="36" w:author="Author">
              <w:rPr>
                <w:rFonts w:ascii="Times New Roman" w:hAnsi="Times New Roman" w:cs="Times New Roman"/>
                <w:sz w:val="20"/>
                <w:szCs w:val="20"/>
                <w:highlight w:val="yellow"/>
              </w:rPr>
            </w:rPrChange>
          </w:rPr>
          <w:t>The information regarding the External rating (C0290) and Nominated ECAI (C0300) may be limited (not reported) in the following circumstances:</w:t>
        </w:r>
      </w:ins>
    </w:p>
    <w:p w14:paraId="63AC0223" w14:textId="5C5036B9" w:rsidR="002C09E2" w:rsidRPr="00772A6A" w:rsidRDefault="002C09E2" w:rsidP="002C09E2">
      <w:pPr>
        <w:pStyle w:val="ListParagraph"/>
        <w:numPr>
          <w:ilvl w:val="0"/>
          <w:numId w:val="13"/>
        </w:numPr>
        <w:spacing w:before="120" w:after="120" w:line="240" w:lineRule="auto"/>
        <w:ind w:left="714" w:hanging="357"/>
        <w:jc w:val="both"/>
        <w:rPr>
          <w:ins w:id="37" w:author="Author"/>
          <w:rFonts w:ascii="Times New Roman" w:hAnsi="Times New Roman" w:cs="Times New Roman"/>
          <w:sz w:val="20"/>
          <w:szCs w:val="20"/>
          <w:rPrChange w:id="38" w:author="Author">
            <w:rPr>
              <w:ins w:id="39" w:author="Author"/>
              <w:rFonts w:ascii="Times New Roman" w:hAnsi="Times New Roman" w:cs="Times New Roman"/>
              <w:sz w:val="20"/>
              <w:szCs w:val="20"/>
              <w:highlight w:val="yellow"/>
            </w:rPr>
          </w:rPrChange>
        </w:rPr>
      </w:pPr>
      <w:ins w:id="40" w:author="Author">
        <w:r w:rsidRPr="00772A6A">
          <w:rPr>
            <w:rFonts w:ascii="Times New Roman" w:hAnsi="Times New Roman" w:cs="Times New Roman"/>
            <w:sz w:val="20"/>
            <w:szCs w:val="20"/>
            <w:rPrChange w:id="41" w:author="Author">
              <w:rPr>
                <w:rFonts w:ascii="Times New Roman" w:hAnsi="Times New Roman" w:cs="Times New Roman"/>
                <w:sz w:val="20"/>
                <w:szCs w:val="20"/>
                <w:highlight w:val="yellow"/>
              </w:rPr>
            </w:rPrChange>
          </w:rPr>
          <w:t xml:space="preserve">through a decision of the national supervisory authority under article 254(2) of the Directive 2009/138/EC; or </w:t>
        </w:r>
      </w:ins>
    </w:p>
    <w:p w14:paraId="58DAD1E1" w14:textId="77777777" w:rsidR="002C09E2" w:rsidRPr="00772A6A" w:rsidRDefault="002C09E2" w:rsidP="002C09E2">
      <w:pPr>
        <w:pStyle w:val="ListParagraph"/>
        <w:numPr>
          <w:ilvl w:val="0"/>
          <w:numId w:val="13"/>
        </w:numPr>
        <w:spacing w:before="240" w:after="240" w:line="240" w:lineRule="auto"/>
        <w:jc w:val="both"/>
        <w:rPr>
          <w:ins w:id="42" w:author="Author"/>
          <w:rFonts w:ascii="Times New Roman" w:hAnsi="Times New Roman" w:cs="Times New Roman"/>
          <w:sz w:val="20"/>
          <w:szCs w:val="20"/>
          <w:rPrChange w:id="43" w:author="Author">
            <w:rPr>
              <w:ins w:id="44" w:author="Author"/>
              <w:rFonts w:ascii="Times New Roman" w:hAnsi="Times New Roman" w:cs="Times New Roman"/>
              <w:sz w:val="20"/>
              <w:szCs w:val="20"/>
              <w:highlight w:val="yellow"/>
            </w:rPr>
          </w:rPrChange>
        </w:rPr>
      </w:pPr>
      <w:ins w:id="45" w:author="Author">
        <w:r w:rsidRPr="00772A6A">
          <w:rPr>
            <w:rFonts w:ascii="Times New Roman" w:hAnsi="Times New Roman" w:cs="Times New Roman"/>
            <w:sz w:val="20"/>
            <w:szCs w:val="20"/>
            <w:rPrChange w:id="46" w:author="Author">
              <w:rPr>
                <w:rFonts w:ascii="Times New Roman" w:hAnsi="Times New Roman" w:cs="Times New Roman"/>
                <w:sz w:val="20"/>
                <w:szCs w:val="20"/>
                <w:highlight w:val="yellow"/>
              </w:rPr>
            </w:rPrChange>
          </w:rPr>
          <w:lastRenderedPageBreak/>
          <w:t>through a decision of the national supervisory authority in the cases where the insurance and reinsurance undertakings have in place outsourcing arrangements in the area of investments that lead to this specific information not being available directly to the undertaking.</w:t>
        </w:r>
      </w:ins>
    </w:p>
    <w:p w14:paraId="6E5AED2A" w14:textId="1E87AFE4" w:rsidR="002C09E2" w:rsidRPr="00772A6A" w:rsidDel="00DA29C1" w:rsidRDefault="002C09E2" w:rsidP="001A2773">
      <w:pPr>
        <w:jc w:val="both"/>
        <w:rPr>
          <w:del w:id="47" w:author="Author"/>
          <w:rFonts w:ascii="Times New Roman" w:hAnsi="Times New Roman" w:cs="Times New Roman"/>
          <w:sz w:val="20"/>
          <w:szCs w:val="20"/>
          <w:rPrChange w:id="48" w:author="Author">
            <w:rPr>
              <w:del w:id="49" w:author="Author"/>
              <w:rFonts w:ascii="Times New Roman" w:hAnsi="Times New Roman" w:cs="Times New Roman"/>
              <w:sz w:val="20"/>
              <w:szCs w:val="20"/>
              <w:lang w:val="en-US"/>
            </w:rPr>
          </w:rPrChange>
        </w:rPr>
      </w:pPr>
    </w:p>
    <w:tbl>
      <w:tblPr>
        <w:tblStyle w:val="TableGrid"/>
        <w:tblW w:w="9322" w:type="dxa"/>
        <w:tblLayout w:type="fixed"/>
        <w:tblLook w:val="04A0" w:firstRow="1" w:lastRow="0" w:firstColumn="1" w:lastColumn="0" w:noHBand="0" w:noVBand="1"/>
      </w:tblPr>
      <w:tblGrid>
        <w:gridCol w:w="1223"/>
        <w:gridCol w:w="2403"/>
        <w:gridCol w:w="5696"/>
        <w:tblGridChange w:id="50">
          <w:tblGrid>
            <w:gridCol w:w="1223"/>
            <w:gridCol w:w="2403"/>
            <w:gridCol w:w="5696"/>
          </w:tblGrid>
        </w:tblGridChange>
      </w:tblGrid>
      <w:tr w:rsidR="00AD2A1B" w:rsidRPr="00CD728A" w14:paraId="623815C2" w14:textId="77777777" w:rsidTr="001A2773">
        <w:trPr>
          <w:trHeight w:val="367"/>
        </w:trPr>
        <w:tc>
          <w:tcPr>
            <w:tcW w:w="1223" w:type="dxa"/>
            <w:tcBorders>
              <w:bottom w:val="single" w:sz="4" w:space="0" w:color="auto"/>
            </w:tcBorders>
            <w:noWrap/>
            <w:hideMark/>
          </w:tcPr>
          <w:p w14:paraId="3962C6EA" w14:textId="77777777" w:rsidR="00AD2A1B" w:rsidRPr="001A2773" w:rsidRDefault="00AD2A1B" w:rsidP="00AD2A1B">
            <w:pPr>
              <w:spacing w:after="200" w:line="276" w:lineRule="auto"/>
              <w:jc w:val="center"/>
              <w:rPr>
                <w:rFonts w:ascii="Times New Roman" w:hAnsi="Times New Roman" w:cs="Times New Roman"/>
                <w:color w:val="FF0000"/>
                <w:sz w:val="20"/>
                <w:szCs w:val="20"/>
              </w:rPr>
            </w:pPr>
          </w:p>
        </w:tc>
        <w:tc>
          <w:tcPr>
            <w:tcW w:w="2403" w:type="dxa"/>
            <w:tcBorders>
              <w:bottom w:val="single" w:sz="4" w:space="0" w:color="auto"/>
            </w:tcBorders>
            <w:hideMark/>
          </w:tcPr>
          <w:p w14:paraId="1D75C8BD" w14:textId="77777777" w:rsidR="00AD2A1B" w:rsidRPr="001A2773" w:rsidRDefault="00AD2A1B" w:rsidP="00AD2A1B">
            <w:pPr>
              <w:spacing w:after="200" w:line="276" w:lineRule="auto"/>
              <w:jc w:val="center"/>
              <w:rPr>
                <w:rFonts w:ascii="Times New Roman" w:hAnsi="Times New Roman" w:cs="Times New Roman"/>
                <w:b/>
                <w:bCs/>
                <w:sz w:val="20"/>
                <w:szCs w:val="20"/>
              </w:rPr>
            </w:pPr>
            <w:r w:rsidRPr="001A2773">
              <w:rPr>
                <w:rFonts w:ascii="Times New Roman" w:hAnsi="Times New Roman" w:cs="Times New Roman"/>
                <w:b/>
                <w:bCs/>
                <w:sz w:val="20"/>
                <w:szCs w:val="20"/>
              </w:rPr>
              <w:t>ITEM</w:t>
            </w:r>
          </w:p>
        </w:tc>
        <w:tc>
          <w:tcPr>
            <w:tcW w:w="5696" w:type="dxa"/>
            <w:tcBorders>
              <w:bottom w:val="single" w:sz="4" w:space="0" w:color="auto"/>
            </w:tcBorders>
            <w:hideMark/>
          </w:tcPr>
          <w:p w14:paraId="4AA2CA4F" w14:textId="77777777" w:rsidR="00AD2A1B" w:rsidRPr="001A2773" w:rsidRDefault="00AD2A1B" w:rsidP="00AD2A1B">
            <w:pPr>
              <w:spacing w:after="200" w:line="276" w:lineRule="auto"/>
              <w:jc w:val="center"/>
              <w:rPr>
                <w:rFonts w:ascii="Times New Roman" w:hAnsi="Times New Roman" w:cs="Times New Roman"/>
                <w:b/>
                <w:bCs/>
                <w:sz w:val="20"/>
                <w:szCs w:val="20"/>
              </w:rPr>
            </w:pPr>
            <w:r w:rsidRPr="001A2773">
              <w:rPr>
                <w:rFonts w:ascii="Times New Roman" w:hAnsi="Times New Roman" w:cs="Times New Roman"/>
                <w:b/>
                <w:bCs/>
                <w:sz w:val="20"/>
                <w:szCs w:val="20"/>
              </w:rPr>
              <w:t>INSTRUCTIONS</w:t>
            </w:r>
          </w:p>
        </w:tc>
      </w:tr>
      <w:tr w:rsidR="00811693" w:rsidRPr="00CD728A" w14:paraId="370DF93A" w14:textId="77777777" w:rsidTr="001A2773">
        <w:trPr>
          <w:trHeight w:val="458"/>
        </w:trPr>
        <w:tc>
          <w:tcPr>
            <w:tcW w:w="3626" w:type="dxa"/>
            <w:gridSpan w:val="2"/>
            <w:tcBorders>
              <w:top w:val="single" w:sz="4" w:space="0" w:color="auto"/>
              <w:left w:val="nil"/>
              <w:bottom w:val="single" w:sz="4" w:space="0" w:color="auto"/>
              <w:right w:val="nil"/>
            </w:tcBorders>
            <w:vAlign w:val="center"/>
          </w:tcPr>
          <w:p w14:paraId="4AD51E28" w14:textId="355DF4CF" w:rsidR="00811693" w:rsidRPr="00CD728A" w:rsidRDefault="00811693" w:rsidP="00811693">
            <w:pPr>
              <w:rPr>
                <w:rFonts w:ascii="Times New Roman" w:hAnsi="Times New Roman" w:cs="Times New Roman"/>
                <w:sz w:val="20"/>
                <w:szCs w:val="20"/>
              </w:rPr>
            </w:pPr>
            <w:r w:rsidRPr="0061769B">
              <w:rPr>
                <w:rFonts w:ascii="Times New Roman" w:hAnsi="Times New Roman" w:cs="Times New Roman"/>
                <w:b/>
                <w:sz w:val="20"/>
                <w:szCs w:val="20"/>
              </w:rPr>
              <w:t>Information on positions</w:t>
            </w:r>
            <w:r>
              <w:rPr>
                <w:rFonts w:ascii="Times New Roman" w:hAnsi="Times New Roman" w:cs="Times New Roman"/>
                <w:b/>
                <w:sz w:val="20"/>
                <w:szCs w:val="20"/>
              </w:rPr>
              <w:t xml:space="preserve"> held</w:t>
            </w:r>
          </w:p>
        </w:tc>
        <w:tc>
          <w:tcPr>
            <w:tcW w:w="5696" w:type="dxa"/>
            <w:tcBorders>
              <w:top w:val="single" w:sz="4" w:space="0" w:color="auto"/>
              <w:left w:val="nil"/>
              <w:bottom w:val="single" w:sz="4" w:space="0" w:color="auto"/>
              <w:right w:val="nil"/>
            </w:tcBorders>
            <w:vAlign w:val="center"/>
          </w:tcPr>
          <w:p w14:paraId="6CF2BB72" w14:textId="77777777" w:rsidR="00811693" w:rsidRPr="00CD728A" w:rsidRDefault="00811693" w:rsidP="00811693">
            <w:pPr>
              <w:rPr>
                <w:rFonts w:ascii="Times New Roman" w:hAnsi="Times New Roman" w:cs="Times New Roman"/>
                <w:sz w:val="20"/>
                <w:szCs w:val="20"/>
              </w:rPr>
            </w:pPr>
          </w:p>
        </w:tc>
      </w:tr>
      <w:tr w:rsidR="00682179" w:rsidRPr="00682179" w14:paraId="0EDACDD2" w14:textId="77777777" w:rsidTr="00682179">
        <w:trPr>
          <w:trHeight w:val="1388"/>
        </w:trPr>
        <w:tc>
          <w:tcPr>
            <w:tcW w:w="1223" w:type="dxa"/>
          </w:tcPr>
          <w:p w14:paraId="2FC793AA" w14:textId="77777777" w:rsidR="00682179" w:rsidRDefault="00682179" w:rsidP="00955CB5">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C0010</w:t>
            </w:r>
          </w:p>
          <w:p w14:paraId="2174458E" w14:textId="3AE8153F" w:rsidR="00682179" w:rsidRPr="001A2773" w:rsidRDefault="00682179" w:rsidP="00955CB5">
            <w:pPr>
              <w:spacing w:after="200" w:line="276" w:lineRule="auto"/>
              <w:rPr>
                <w:rFonts w:ascii="Times New Roman" w:hAnsi="Times New Roman" w:cs="Times New Roman"/>
                <w:sz w:val="20"/>
                <w:szCs w:val="20"/>
              </w:rPr>
            </w:pPr>
            <w:r>
              <w:rPr>
                <w:rFonts w:ascii="Times New Roman" w:hAnsi="Times New Roman" w:cs="Times New Roman"/>
                <w:sz w:val="20"/>
                <w:szCs w:val="20"/>
              </w:rPr>
              <w:t>(A50)</w:t>
            </w:r>
          </w:p>
        </w:tc>
        <w:tc>
          <w:tcPr>
            <w:tcW w:w="2403" w:type="dxa"/>
          </w:tcPr>
          <w:p w14:paraId="049D253E" w14:textId="77777777" w:rsidR="00682179" w:rsidRPr="00682179" w:rsidRDefault="00682179" w:rsidP="00955CB5">
            <w:pPr>
              <w:spacing w:after="200" w:line="276" w:lineRule="auto"/>
              <w:rPr>
                <w:rFonts w:ascii="Times New Roman" w:hAnsi="Times New Roman" w:cs="Times New Roman"/>
                <w:sz w:val="20"/>
                <w:szCs w:val="20"/>
              </w:rPr>
            </w:pPr>
            <w:r w:rsidRPr="00682179">
              <w:rPr>
                <w:rFonts w:ascii="Times New Roman" w:hAnsi="Times New Roman" w:cs="Times New Roman"/>
                <w:sz w:val="20"/>
                <w:szCs w:val="20"/>
              </w:rPr>
              <w:t>Legal name of the undertaking</w:t>
            </w:r>
          </w:p>
        </w:tc>
        <w:tc>
          <w:tcPr>
            <w:tcW w:w="5696" w:type="dxa"/>
          </w:tcPr>
          <w:p w14:paraId="1BAA6809" w14:textId="77777777" w:rsidR="00682179" w:rsidRPr="00682179" w:rsidRDefault="00682179" w:rsidP="00955CB5">
            <w:pPr>
              <w:spacing w:after="200" w:line="276" w:lineRule="auto"/>
              <w:rPr>
                <w:rFonts w:ascii="Times New Roman" w:hAnsi="Times New Roman" w:cs="Times New Roman"/>
                <w:sz w:val="20"/>
                <w:szCs w:val="20"/>
              </w:rPr>
            </w:pPr>
            <w:r w:rsidRPr="00682179">
              <w:rPr>
                <w:rFonts w:ascii="Times New Roman" w:hAnsi="Times New Roman" w:cs="Times New Roman"/>
                <w:sz w:val="20"/>
                <w:szCs w:val="20"/>
              </w:rPr>
              <w:t>Identify the legal name of the undertaking within the group that holds the derivative.</w:t>
            </w:r>
          </w:p>
          <w:p w14:paraId="24043C0B" w14:textId="6F62ADB3" w:rsidR="00682179" w:rsidRPr="00682179" w:rsidRDefault="00682179" w:rsidP="00682179">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This item shall be filled in only when it relates to derivatives held by participating undertakings, insurance holding companies</w:t>
            </w:r>
            <w:r w:rsidRPr="00682179">
              <w:rPr>
                <w:rFonts w:ascii="Times New Roman" w:hAnsi="Times New Roman" w:cs="Times New Roman"/>
                <w:sz w:val="20"/>
                <w:szCs w:val="20"/>
              </w:rPr>
              <w:t>,</w:t>
            </w:r>
            <w:r w:rsidRPr="00682179">
              <w:rPr>
                <w:rFonts w:ascii="Times New Roman" w:hAnsi="Times New Roman" w:cs="Times New Roman"/>
                <w:sz w:val="20"/>
                <w:szCs w:val="20"/>
                <w:lang w:val="en-US"/>
              </w:rPr>
              <w:t xml:space="preserve"> mixed-financial holding companies </w:t>
            </w:r>
            <w:r w:rsidRPr="001A2773">
              <w:rPr>
                <w:rFonts w:ascii="Times New Roman" w:hAnsi="Times New Roman" w:cs="Times New Roman"/>
                <w:sz w:val="20"/>
                <w:szCs w:val="20"/>
              </w:rPr>
              <w:t>and subsidiaries under deduction and aggregation method.</w:t>
            </w:r>
          </w:p>
        </w:tc>
      </w:tr>
      <w:tr w:rsidR="00682179" w:rsidRPr="00F1184D" w14:paraId="4837F1DB" w14:textId="77777777" w:rsidTr="00772A6A">
        <w:tblPrEx>
          <w:tblW w:w="9322" w:type="dxa"/>
          <w:tblLayout w:type="fixed"/>
          <w:tblPrExChange w:id="51" w:author="Author">
            <w:tblPrEx>
              <w:tblW w:w="9322" w:type="dxa"/>
              <w:tblLayout w:type="fixed"/>
            </w:tblPrEx>
          </w:tblPrExChange>
        </w:tblPrEx>
        <w:trPr>
          <w:trHeight w:val="4300"/>
          <w:trPrChange w:id="52" w:author="Author">
            <w:trPr>
              <w:trHeight w:val="5130"/>
            </w:trPr>
          </w:trPrChange>
        </w:trPr>
        <w:tc>
          <w:tcPr>
            <w:tcW w:w="1223" w:type="dxa"/>
            <w:tcPrChange w:id="53" w:author="Author">
              <w:tcPr>
                <w:tcW w:w="1223" w:type="dxa"/>
              </w:tcPr>
            </w:tcPrChange>
          </w:tcPr>
          <w:p w14:paraId="40B3B062" w14:textId="77777777" w:rsidR="00682179" w:rsidRPr="00955CB5" w:rsidRDefault="00682179" w:rsidP="00955CB5">
            <w:pPr>
              <w:spacing w:after="200" w:line="276" w:lineRule="auto"/>
              <w:rPr>
                <w:rFonts w:ascii="Times New Roman" w:hAnsi="Times New Roman" w:cs="Times New Roman"/>
                <w:color w:val="FF0000"/>
                <w:sz w:val="20"/>
                <w:szCs w:val="20"/>
              </w:rPr>
            </w:pPr>
            <w:r w:rsidRPr="00955CB5">
              <w:rPr>
                <w:rFonts w:ascii="Times New Roman" w:hAnsi="Times New Roman" w:cs="Times New Roman"/>
                <w:color w:val="FF0000"/>
                <w:sz w:val="20"/>
                <w:szCs w:val="20"/>
              </w:rPr>
              <w:t>C0020</w:t>
            </w:r>
          </w:p>
        </w:tc>
        <w:tc>
          <w:tcPr>
            <w:tcW w:w="2403" w:type="dxa"/>
            <w:tcPrChange w:id="54" w:author="Author">
              <w:tcPr>
                <w:tcW w:w="2403" w:type="dxa"/>
              </w:tcPr>
            </w:tcPrChange>
          </w:tcPr>
          <w:p w14:paraId="488269B5" w14:textId="77777777" w:rsidR="00682179" w:rsidRPr="00955CB5" w:rsidRDefault="00682179" w:rsidP="00955CB5">
            <w:pPr>
              <w:spacing w:after="200" w:line="276" w:lineRule="auto"/>
              <w:rPr>
                <w:rFonts w:ascii="Times New Roman" w:hAnsi="Times New Roman" w:cs="Times New Roman"/>
                <w:sz w:val="20"/>
                <w:szCs w:val="20"/>
              </w:rPr>
            </w:pPr>
            <w:r w:rsidRPr="00955CB5">
              <w:rPr>
                <w:rFonts w:ascii="Times New Roman" w:hAnsi="Times New Roman" w:cs="Times New Roman"/>
                <w:sz w:val="20"/>
                <w:szCs w:val="20"/>
              </w:rPr>
              <w:t>Identification code of the undertaking</w:t>
            </w:r>
          </w:p>
        </w:tc>
        <w:tc>
          <w:tcPr>
            <w:tcW w:w="5696" w:type="dxa"/>
            <w:tcPrChange w:id="55" w:author="Author">
              <w:tcPr>
                <w:tcW w:w="5696" w:type="dxa"/>
              </w:tcPr>
            </w:tcPrChange>
          </w:tcPr>
          <w:p w14:paraId="4BA85C7D" w14:textId="77777777" w:rsidR="00EE1A1A" w:rsidRDefault="00EE1A1A" w:rsidP="00EE1A1A">
            <w:pPr>
              <w:rPr>
                <w:rFonts w:ascii="Times New Roman" w:eastAsia="Times New Roman" w:hAnsi="Times New Roman" w:cs="Times New Roman"/>
                <w:sz w:val="20"/>
                <w:szCs w:val="20"/>
                <w:lang w:eastAsia="en-GB"/>
              </w:rPr>
            </w:pPr>
            <w:r w:rsidRPr="00033EF0">
              <w:rPr>
                <w:rFonts w:ascii="Times New Roman" w:eastAsia="Times New Roman" w:hAnsi="Times New Roman" w:cs="Times New Roman"/>
                <w:sz w:val="20"/>
                <w:szCs w:val="20"/>
                <w:lang w:eastAsia="en-GB"/>
              </w:rPr>
              <w:t>Identification code</w:t>
            </w:r>
            <w:r w:rsidRPr="00033EF0">
              <w:rPr>
                <w:rFonts w:ascii="Times New Roman" w:hAnsi="Times New Roman" w:cs="Times New Roman"/>
                <w:sz w:val="20"/>
                <w:szCs w:val="20"/>
              </w:rPr>
              <w:t xml:space="preserve"> by this order of priority if existent</w:t>
            </w:r>
            <w:r w:rsidRPr="00033EF0">
              <w:rPr>
                <w:rFonts w:ascii="Times New Roman" w:eastAsia="Times New Roman" w:hAnsi="Times New Roman" w:cs="Times New Roman"/>
                <w:sz w:val="20"/>
                <w:szCs w:val="20"/>
                <w:lang w:eastAsia="en-GB"/>
              </w:rPr>
              <w:t xml:space="preserve">: </w:t>
            </w:r>
            <w:r w:rsidRPr="00033EF0">
              <w:rPr>
                <w:rFonts w:ascii="Times New Roman" w:eastAsia="Times New Roman" w:hAnsi="Times New Roman" w:cs="Times New Roman"/>
                <w:sz w:val="20"/>
                <w:szCs w:val="20"/>
                <w:lang w:eastAsia="en-GB"/>
              </w:rPr>
              <w:br/>
              <w:t xml:space="preserve">- Legal Entity Identifier (LEI); </w:t>
            </w:r>
            <w:r w:rsidRPr="00033EF0">
              <w:rPr>
                <w:rFonts w:ascii="Times New Roman" w:eastAsia="Times New Roman" w:hAnsi="Times New Roman" w:cs="Times New Roman"/>
                <w:sz w:val="20"/>
                <w:szCs w:val="20"/>
                <w:lang w:eastAsia="en-GB"/>
              </w:rPr>
              <w:br/>
              <w:t>- Specific code</w:t>
            </w:r>
            <w:r w:rsidRPr="00033EF0">
              <w:rPr>
                <w:rFonts w:ascii="Times New Roman" w:eastAsia="Times New Roman" w:hAnsi="Times New Roman" w:cs="Times New Roman"/>
                <w:sz w:val="20"/>
                <w:szCs w:val="20"/>
                <w:lang w:eastAsia="en-GB"/>
              </w:rPr>
              <w:br/>
            </w:r>
            <w:r w:rsidRPr="00033EF0">
              <w:rPr>
                <w:rFonts w:ascii="Times New Roman" w:eastAsia="Times New Roman" w:hAnsi="Times New Roman" w:cs="Times New Roman"/>
                <w:sz w:val="20"/>
                <w:szCs w:val="20"/>
                <w:lang w:eastAsia="en-GB"/>
              </w:rPr>
              <w:br/>
              <w:t xml:space="preserve">Specific code: </w:t>
            </w:r>
            <w:r w:rsidRPr="00033EF0">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Pr>
                <w:rFonts w:ascii="Times New Roman" w:eastAsia="Times New Roman" w:hAnsi="Times New Roman" w:cs="Times New Roman"/>
                <w:sz w:val="20"/>
                <w:szCs w:val="20"/>
                <w:lang w:eastAsia="en-GB"/>
              </w:rPr>
              <w:t>;</w:t>
            </w:r>
          </w:p>
          <w:p w14:paraId="60B2D8E7" w14:textId="7DF60CE0" w:rsidR="00682179" w:rsidRPr="00955CB5" w:rsidRDefault="00EE1A1A" w:rsidP="00955CB5">
            <w:pPr>
              <w:spacing w:after="200" w:line="276" w:lineRule="auto"/>
              <w:rPr>
                <w:rFonts w:ascii="Times New Roman" w:hAnsi="Times New Roman" w:cs="Times New Roman"/>
                <w:sz w:val="20"/>
                <w:szCs w:val="20"/>
              </w:rPr>
            </w:pPr>
            <w:r w:rsidRPr="00033EF0">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033EF0">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033EF0">
              <w:rPr>
                <w:rFonts w:ascii="Times New Roman" w:eastAsia="Times New Roman" w:hAnsi="Times New Roman" w:cs="Times New Roman"/>
                <w:sz w:val="20"/>
                <w:szCs w:val="20"/>
                <w:lang w:eastAsia="en-GB"/>
              </w:rPr>
              <w:t xml:space="preserve">comply with the following format in a consistent manner: </w:t>
            </w:r>
            <w:r w:rsidRPr="00033EF0">
              <w:rPr>
                <w:rFonts w:ascii="Times New Roman" w:eastAsia="Times New Roman" w:hAnsi="Times New Roman" w:cs="Times New Roman"/>
                <w:sz w:val="20"/>
                <w:szCs w:val="20"/>
                <w:lang w:eastAsia="en-GB"/>
              </w:rPr>
              <w:br/>
              <w:t xml:space="preserve"> identification code of the parent undertaking + </w:t>
            </w:r>
            <w:r w:rsidRPr="00033EF0">
              <w:rPr>
                <w:rFonts w:ascii="Times New Roman" w:eastAsia="Times New Roman" w:hAnsi="Times New Roman" w:cs="Times New Roman"/>
                <w:sz w:val="20"/>
                <w:szCs w:val="20"/>
                <w:lang w:eastAsia="en-GB"/>
              </w:rPr>
              <w:br/>
              <w:t xml:space="preserve"> ISO 3166-1 alpha-2 code of the country of the undertaking + </w:t>
            </w:r>
            <w:r w:rsidRPr="00033EF0">
              <w:rPr>
                <w:rFonts w:ascii="Times New Roman" w:eastAsia="Times New Roman" w:hAnsi="Times New Roman" w:cs="Times New Roman"/>
                <w:sz w:val="20"/>
                <w:szCs w:val="20"/>
                <w:lang w:eastAsia="en-GB"/>
              </w:rPr>
              <w:br/>
              <w:t xml:space="preserve"> 5 digits</w:t>
            </w:r>
          </w:p>
        </w:tc>
      </w:tr>
      <w:tr w:rsidR="00682179" w:rsidRPr="00682179" w14:paraId="75D09223" w14:textId="77777777" w:rsidTr="00682179">
        <w:trPr>
          <w:trHeight w:val="1253"/>
        </w:trPr>
        <w:tc>
          <w:tcPr>
            <w:tcW w:w="1223" w:type="dxa"/>
          </w:tcPr>
          <w:p w14:paraId="25463387" w14:textId="77777777" w:rsidR="00682179" w:rsidRPr="001A2773" w:rsidRDefault="00682179" w:rsidP="00955CB5">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C0030</w:t>
            </w:r>
          </w:p>
        </w:tc>
        <w:tc>
          <w:tcPr>
            <w:tcW w:w="2403" w:type="dxa"/>
          </w:tcPr>
          <w:p w14:paraId="11339B23" w14:textId="77777777" w:rsidR="00682179" w:rsidRPr="00682179" w:rsidRDefault="00682179" w:rsidP="00955CB5">
            <w:pPr>
              <w:spacing w:after="200" w:line="276" w:lineRule="auto"/>
              <w:rPr>
                <w:rFonts w:ascii="Times New Roman" w:hAnsi="Times New Roman" w:cs="Times New Roman"/>
                <w:sz w:val="20"/>
                <w:szCs w:val="20"/>
              </w:rPr>
            </w:pPr>
            <w:r w:rsidRPr="00682179">
              <w:rPr>
                <w:rFonts w:ascii="Times New Roman" w:hAnsi="Times New Roman" w:cs="Times New Roman"/>
                <w:sz w:val="20"/>
                <w:szCs w:val="20"/>
              </w:rPr>
              <w:t>Type of code of the ID of the undertaking</w:t>
            </w:r>
          </w:p>
        </w:tc>
        <w:tc>
          <w:tcPr>
            <w:tcW w:w="5696" w:type="dxa"/>
          </w:tcPr>
          <w:p w14:paraId="03D34012" w14:textId="77777777" w:rsidR="00682179" w:rsidRPr="001A2773" w:rsidRDefault="00682179" w:rsidP="00955CB5">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Type of ID Code used for the “Identification code of the undertaking” item. One of the options in the following closed list shall be used:</w:t>
            </w:r>
          </w:p>
          <w:p w14:paraId="5A4DA869" w14:textId="77777777" w:rsidR="00682179" w:rsidRPr="001A2773" w:rsidRDefault="00682179" w:rsidP="00955CB5">
            <w:pPr>
              <w:rPr>
                <w:rFonts w:ascii="Times New Roman" w:hAnsi="Times New Roman" w:cs="Times New Roman"/>
                <w:sz w:val="20"/>
                <w:szCs w:val="20"/>
                <w:lang w:val="pt-PT"/>
              </w:rPr>
            </w:pPr>
            <w:r w:rsidRPr="001A2773">
              <w:rPr>
                <w:rFonts w:ascii="Times New Roman" w:hAnsi="Times New Roman" w:cs="Times New Roman"/>
                <w:sz w:val="20"/>
                <w:szCs w:val="20"/>
                <w:lang w:val="pt-PT"/>
              </w:rPr>
              <w:t xml:space="preserve">1 - LEI </w:t>
            </w:r>
          </w:p>
          <w:p w14:paraId="4A261684" w14:textId="0D7550F1" w:rsidR="00682179" w:rsidRPr="00682179" w:rsidRDefault="00682179" w:rsidP="00955CB5">
            <w:pPr>
              <w:spacing w:after="200" w:line="276" w:lineRule="auto"/>
              <w:rPr>
                <w:rFonts w:ascii="Times New Roman" w:hAnsi="Times New Roman" w:cs="Times New Roman"/>
                <w:sz w:val="20"/>
                <w:szCs w:val="20"/>
                <w:lang w:val="pt-PT"/>
              </w:rPr>
            </w:pPr>
            <w:r w:rsidRPr="001A2773">
              <w:rPr>
                <w:rFonts w:ascii="Times New Roman" w:hAnsi="Times New Roman" w:cs="Times New Roman"/>
                <w:sz w:val="20"/>
                <w:szCs w:val="20"/>
                <w:lang w:val="pt-PT"/>
              </w:rPr>
              <w:t>2 - Specific code</w:t>
            </w:r>
          </w:p>
        </w:tc>
      </w:tr>
      <w:tr w:rsidR="008313BB" w:rsidRPr="00CD728A" w14:paraId="53D2D7F9" w14:textId="77777777" w:rsidTr="001A2773">
        <w:trPr>
          <w:trHeight w:val="1454"/>
        </w:trPr>
        <w:tc>
          <w:tcPr>
            <w:tcW w:w="1223" w:type="dxa"/>
            <w:tcBorders>
              <w:top w:val="single" w:sz="4" w:space="0" w:color="auto"/>
            </w:tcBorders>
            <w:hideMark/>
          </w:tcPr>
          <w:p w14:paraId="3B90FFEF" w14:textId="07023D9A" w:rsidR="008313BB"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C004</w:t>
            </w:r>
            <w:r w:rsidR="008313BB" w:rsidRPr="0061769B">
              <w:rPr>
                <w:rFonts w:ascii="Times New Roman" w:hAnsi="Times New Roman" w:cs="Times New Roman"/>
                <w:sz w:val="20"/>
                <w:szCs w:val="20"/>
              </w:rPr>
              <w:t>0</w:t>
            </w:r>
          </w:p>
          <w:p w14:paraId="44B73EE7" w14:textId="77777777" w:rsidR="008313BB" w:rsidRPr="0061769B" w:rsidRDefault="008313BB" w:rsidP="00266968">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(A4)</w:t>
            </w:r>
          </w:p>
        </w:tc>
        <w:tc>
          <w:tcPr>
            <w:tcW w:w="2403" w:type="dxa"/>
            <w:tcBorders>
              <w:top w:val="single" w:sz="4" w:space="0" w:color="auto"/>
            </w:tcBorders>
            <w:hideMark/>
          </w:tcPr>
          <w:p w14:paraId="44F4FDE8" w14:textId="77777777" w:rsidR="008313BB" w:rsidRPr="0061769B" w:rsidRDefault="008313BB" w:rsidP="00266968">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 xml:space="preserve">Derivative </w:t>
            </w:r>
            <w:r w:rsidRPr="0061769B">
              <w:rPr>
                <w:rFonts w:ascii="Times New Roman" w:hAnsi="Times New Roman" w:cs="Times New Roman"/>
                <w:sz w:val="20"/>
                <w:szCs w:val="20"/>
              </w:rPr>
              <w:t>ID Code</w:t>
            </w:r>
          </w:p>
        </w:tc>
        <w:tc>
          <w:tcPr>
            <w:tcW w:w="5696" w:type="dxa"/>
            <w:tcBorders>
              <w:top w:val="single" w:sz="4" w:space="0" w:color="auto"/>
            </w:tcBorders>
            <w:hideMark/>
          </w:tcPr>
          <w:p w14:paraId="05BD8CE5" w14:textId="77777777" w:rsidR="008313BB" w:rsidRPr="0061769B" w:rsidRDefault="008313BB" w:rsidP="00266968">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 xml:space="preserve">Derivative ID code </w:t>
            </w:r>
            <w:r w:rsidRPr="0061769B">
              <w:rPr>
                <w:rFonts w:ascii="Times New Roman" w:hAnsi="Times New Roman" w:cs="Times New Roman"/>
                <w:sz w:val="20"/>
                <w:szCs w:val="20"/>
              </w:rPr>
              <w:t xml:space="preserve">using the following priority: </w:t>
            </w:r>
            <w:r w:rsidRPr="0061769B">
              <w:rPr>
                <w:rFonts w:ascii="Times New Roman" w:hAnsi="Times New Roman" w:cs="Times New Roman"/>
                <w:sz w:val="20"/>
                <w:szCs w:val="20"/>
              </w:rPr>
              <w:br/>
              <w:t xml:space="preserve">  - ISO 6166 code of ISIN when available</w:t>
            </w:r>
            <w:r w:rsidRPr="0061769B">
              <w:rPr>
                <w:rFonts w:ascii="Times New Roman" w:hAnsi="Times New Roman" w:cs="Times New Roman"/>
                <w:sz w:val="20"/>
                <w:szCs w:val="20"/>
              </w:rPr>
              <w:br/>
              <w:t xml:space="preserve">  - Other recogni</w:t>
            </w:r>
            <w:r w:rsidRPr="00CD728A">
              <w:rPr>
                <w:rFonts w:ascii="Times New Roman" w:hAnsi="Times New Roman" w:cs="Times New Roman"/>
                <w:sz w:val="20"/>
                <w:szCs w:val="20"/>
              </w:rPr>
              <w:t>s</w:t>
            </w:r>
            <w:r w:rsidRPr="0061769B">
              <w:rPr>
                <w:rFonts w:ascii="Times New Roman" w:hAnsi="Times New Roman" w:cs="Times New Roman"/>
                <w:sz w:val="20"/>
                <w:szCs w:val="20"/>
              </w:rPr>
              <w:t>ed codes (e.g.: CUSIP, Bloomberg Ticker, Reuters RIC)</w:t>
            </w:r>
            <w:r w:rsidRPr="0061769B">
              <w:rPr>
                <w:rFonts w:ascii="Times New Roman" w:hAnsi="Times New Roman" w:cs="Times New Roman"/>
                <w:sz w:val="20"/>
                <w:szCs w:val="20"/>
              </w:rPr>
              <w:br/>
              <w:t xml:space="preserve">  - Code attributed by the undertaking, when the options above are not available, and must be consistent over time</w:t>
            </w:r>
          </w:p>
        </w:tc>
      </w:tr>
      <w:tr w:rsidR="008313BB" w:rsidRPr="00CD728A" w14:paraId="62BB21D8" w14:textId="77777777" w:rsidTr="00772A6A">
        <w:tblPrEx>
          <w:tblW w:w="9322" w:type="dxa"/>
          <w:tblLayout w:type="fixed"/>
          <w:tblPrExChange w:id="56" w:author="Author">
            <w:tblPrEx>
              <w:tblW w:w="9322" w:type="dxa"/>
              <w:tblLayout w:type="fixed"/>
            </w:tblPrEx>
          </w:tblPrExChange>
        </w:tblPrEx>
        <w:trPr>
          <w:trHeight w:val="913"/>
          <w:trPrChange w:id="57" w:author="Author">
            <w:trPr>
              <w:trHeight w:val="1425"/>
            </w:trPr>
          </w:trPrChange>
        </w:trPr>
        <w:tc>
          <w:tcPr>
            <w:tcW w:w="1223" w:type="dxa"/>
            <w:hideMark/>
            <w:tcPrChange w:id="58" w:author="Author">
              <w:tcPr>
                <w:tcW w:w="1223" w:type="dxa"/>
                <w:hideMark/>
              </w:tcPr>
            </w:tcPrChange>
          </w:tcPr>
          <w:p w14:paraId="5AB460CB" w14:textId="2BBE4A1F" w:rsidR="008313BB"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C005</w:t>
            </w:r>
            <w:r w:rsidR="008313BB" w:rsidRPr="0061769B">
              <w:rPr>
                <w:rFonts w:ascii="Times New Roman" w:hAnsi="Times New Roman" w:cs="Times New Roman"/>
                <w:sz w:val="20"/>
                <w:szCs w:val="20"/>
              </w:rPr>
              <w:t>0</w:t>
            </w:r>
          </w:p>
          <w:p w14:paraId="54F236D1" w14:textId="77777777" w:rsidR="008313BB" w:rsidRPr="0061769B" w:rsidRDefault="008313BB" w:rsidP="00266968">
            <w:pPr>
              <w:pStyle w:val="NoSpacing"/>
              <w:rPr>
                <w:rFonts w:ascii="Times New Roman" w:hAnsi="Times New Roman" w:cs="Times New Roman"/>
                <w:sz w:val="20"/>
                <w:szCs w:val="20"/>
              </w:rPr>
            </w:pPr>
            <w:r w:rsidRPr="00CD728A">
              <w:rPr>
                <w:rFonts w:ascii="Times New Roman" w:hAnsi="Times New Roman" w:cs="Times New Roman"/>
                <w:sz w:val="20"/>
                <w:szCs w:val="20"/>
              </w:rPr>
              <w:t>(A5)</w:t>
            </w:r>
          </w:p>
        </w:tc>
        <w:tc>
          <w:tcPr>
            <w:tcW w:w="2403" w:type="dxa"/>
            <w:hideMark/>
            <w:tcPrChange w:id="59" w:author="Author">
              <w:tcPr>
                <w:tcW w:w="2403" w:type="dxa"/>
                <w:hideMark/>
              </w:tcPr>
            </w:tcPrChange>
          </w:tcPr>
          <w:p w14:paraId="6B2DDF6B" w14:textId="77777777" w:rsidR="008313BB" w:rsidRPr="0061769B" w:rsidRDefault="008313BB" w:rsidP="00266968">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 xml:space="preserve">Derivative </w:t>
            </w:r>
            <w:r w:rsidRPr="0061769B">
              <w:rPr>
                <w:rFonts w:ascii="Times New Roman" w:hAnsi="Times New Roman" w:cs="Times New Roman"/>
                <w:sz w:val="20"/>
                <w:szCs w:val="20"/>
              </w:rPr>
              <w:t>ID Code type</w:t>
            </w:r>
          </w:p>
        </w:tc>
        <w:tc>
          <w:tcPr>
            <w:tcW w:w="5696" w:type="dxa"/>
            <w:hideMark/>
            <w:tcPrChange w:id="60" w:author="Author">
              <w:tcPr>
                <w:tcW w:w="5696" w:type="dxa"/>
                <w:hideMark/>
              </w:tcPr>
            </w:tcPrChange>
          </w:tcPr>
          <w:p w14:paraId="59E0F080" w14:textId="77777777" w:rsidR="008313BB" w:rsidRPr="00CD728A" w:rsidRDefault="008313BB" w:rsidP="001A2773">
            <w:pPr>
              <w:spacing w:line="276" w:lineRule="auto"/>
              <w:rPr>
                <w:rFonts w:ascii="Times New Roman" w:hAnsi="Times New Roman" w:cs="Times New Roman"/>
                <w:sz w:val="20"/>
                <w:szCs w:val="20"/>
              </w:rPr>
            </w:pPr>
            <w:r w:rsidRPr="00CD728A">
              <w:rPr>
                <w:rFonts w:ascii="Times New Roman" w:hAnsi="Times New Roman" w:cs="Times New Roman"/>
                <w:sz w:val="20"/>
                <w:szCs w:val="20"/>
              </w:rPr>
              <w:t>Type of ID Code used for the “Derivative ID Code” item. One of the options in the following closed list shall be used:</w:t>
            </w:r>
          </w:p>
          <w:p w14:paraId="2577363E" w14:textId="77777777" w:rsidR="008313BB" w:rsidRPr="00CD728A" w:rsidRDefault="008313BB"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1 - ISO/6166 for ISIN</w:t>
            </w:r>
          </w:p>
          <w:p w14:paraId="6968B6E5" w14:textId="77777777" w:rsidR="008313BB" w:rsidRPr="00CD728A" w:rsidRDefault="008313BB"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2 </w:t>
            </w:r>
            <w:r>
              <w:rPr>
                <w:rFonts w:ascii="Times New Roman" w:hAnsi="Times New Roman" w:cs="Times New Roman"/>
                <w:sz w:val="20"/>
                <w:szCs w:val="20"/>
              </w:rPr>
              <w:t>-</w:t>
            </w:r>
            <w:r w:rsidRPr="00CD728A">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14:paraId="713D6F3E" w14:textId="77777777" w:rsidR="008313BB" w:rsidRPr="00CD728A" w:rsidRDefault="008313BB"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3 </w:t>
            </w:r>
            <w:r>
              <w:rPr>
                <w:rFonts w:ascii="Times New Roman" w:hAnsi="Times New Roman" w:cs="Times New Roman"/>
                <w:sz w:val="20"/>
                <w:szCs w:val="20"/>
              </w:rPr>
              <w:t>-</w:t>
            </w:r>
            <w:r w:rsidRPr="00CD728A">
              <w:rPr>
                <w:rFonts w:ascii="Times New Roman" w:hAnsi="Times New Roman" w:cs="Times New Roman"/>
                <w:sz w:val="20"/>
                <w:szCs w:val="20"/>
              </w:rPr>
              <w:t xml:space="preserve"> SEDOL (Stock Exchange Daily Official List for the London Stock Exchange)</w:t>
            </w:r>
          </w:p>
          <w:p w14:paraId="5CE1879F" w14:textId="52A14904" w:rsidR="008313BB" w:rsidRPr="00CD728A" w:rsidRDefault="008313BB"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4 </w:t>
            </w:r>
            <w:r>
              <w:rPr>
                <w:rFonts w:ascii="Times New Roman" w:hAnsi="Times New Roman" w:cs="Times New Roman"/>
                <w:sz w:val="20"/>
                <w:szCs w:val="20"/>
              </w:rPr>
              <w:t>-</w:t>
            </w:r>
            <w:r w:rsidRPr="00CD728A">
              <w:rPr>
                <w:rFonts w:ascii="Times New Roman" w:hAnsi="Times New Roman" w:cs="Times New Roman"/>
                <w:sz w:val="20"/>
                <w:szCs w:val="20"/>
              </w:rPr>
              <w:t xml:space="preserve"> </w:t>
            </w:r>
            <w:ins w:id="61" w:author="Author">
              <w:r w:rsidR="000F78DA" w:rsidRPr="006C2F0D">
                <w:rPr>
                  <w:rFonts w:ascii="Times New Roman" w:hAnsi="Times New Roman" w:cs="Times New Roman"/>
                  <w:sz w:val="20"/>
                  <w:szCs w:val="20"/>
                </w:rPr>
                <w:t>W</w:t>
              </w:r>
              <w:r w:rsidR="000F78DA">
                <w:rPr>
                  <w:rFonts w:ascii="Times New Roman" w:hAnsi="Times New Roman" w:cs="Times New Roman"/>
                  <w:sz w:val="20"/>
                  <w:szCs w:val="20"/>
                </w:rPr>
                <w:t>KN</w:t>
              </w:r>
            </w:ins>
            <w:del w:id="62" w:author="Author">
              <w:r w:rsidRPr="00CD728A" w:rsidDel="000F78DA">
                <w:rPr>
                  <w:rFonts w:ascii="Times New Roman" w:hAnsi="Times New Roman" w:cs="Times New Roman"/>
                  <w:sz w:val="20"/>
                  <w:szCs w:val="20"/>
                </w:rPr>
                <w:delText>WRT</w:delText>
              </w:r>
            </w:del>
            <w:r w:rsidRPr="00CD728A">
              <w:rPr>
                <w:rFonts w:ascii="Times New Roman" w:hAnsi="Times New Roman" w:cs="Times New Roman"/>
                <w:sz w:val="20"/>
                <w:szCs w:val="20"/>
              </w:rPr>
              <w:t xml:space="preserve"> (</w:t>
            </w:r>
            <w:proofErr w:type="spellStart"/>
            <w:r w:rsidRPr="00CD728A">
              <w:rPr>
                <w:rFonts w:ascii="Times New Roman" w:hAnsi="Times New Roman" w:cs="Times New Roman"/>
                <w:sz w:val="20"/>
                <w:szCs w:val="20"/>
              </w:rPr>
              <w:t>Wertpapier</w:t>
            </w:r>
            <w:proofErr w:type="spellEnd"/>
            <w:r w:rsidRPr="00CD728A">
              <w:rPr>
                <w:rFonts w:ascii="Times New Roman" w:hAnsi="Times New Roman" w:cs="Times New Roman"/>
                <w:sz w:val="20"/>
                <w:szCs w:val="20"/>
              </w:rPr>
              <w:t xml:space="preserve"> </w:t>
            </w:r>
            <w:proofErr w:type="spellStart"/>
            <w:r w:rsidRPr="00CD728A">
              <w:rPr>
                <w:rFonts w:ascii="Times New Roman" w:hAnsi="Times New Roman" w:cs="Times New Roman"/>
                <w:sz w:val="20"/>
                <w:szCs w:val="20"/>
              </w:rPr>
              <w:t>Kenn-</w:t>
            </w:r>
            <w:del w:id="63" w:author="Author">
              <w:r w:rsidRPr="00CD728A" w:rsidDel="00DC4703">
                <w:rPr>
                  <w:rFonts w:ascii="Times New Roman" w:hAnsi="Times New Roman" w:cs="Times New Roman"/>
                  <w:sz w:val="20"/>
                  <w:szCs w:val="20"/>
                </w:rPr>
                <w:delText>Number</w:delText>
              </w:r>
            </w:del>
            <w:ins w:id="64" w:author="Author">
              <w:r w:rsidR="00DC4703" w:rsidRPr="00CD728A">
                <w:rPr>
                  <w:rFonts w:ascii="Times New Roman" w:hAnsi="Times New Roman" w:cs="Times New Roman"/>
                  <w:sz w:val="20"/>
                  <w:szCs w:val="20"/>
                </w:rPr>
                <w:t>Num</w:t>
              </w:r>
              <w:r w:rsidR="00DC4703">
                <w:rPr>
                  <w:rFonts w:ascii="Times New Roman" w:hAnsi="Times New Roman" w:cs="Times New Roman"/>
                  <w:sz w:val="20"/>
                  <w:szCs w:val="20"/>
                </w:rPr>
                <w:t>m</w:t>
              </w:r>
              <w:r w:rsidR="00DC4703" w:rsidRPr="00CD728A">
                <w:rPr>
                  <w:rFonts w:ascii="Times New Roman" w:hAnsi="Times New Roman" w:cs="Times New Roman"/>
                  <w:sz w:val="20"/>
                  <w:szCs w:val="20"/>
                </w:rPr>
                <w:t>er</w:t>
              </w:r>
            </w:ins>
            <w:proofErr w:type="spellEnd"/>
            <w:r w:rsidRPr="00CD728A">
              <w:rPr>
                <w:rFonts w:ascii="Times New Roman" w:hAnsi="Times New Roman" w:cs="Times New Roman"/>
                <w:sz w:val="20"/>
                <w:szCs w:val="20"/>
              </w:rPr>
              <w:t>, the alphanumeric German identification number)</w:t>
            </w:r>
          </w:p>
          <w:p w14:paraId="531CC064" w14:textId="77777777" w:rsidR="008313BB" w:rsidRPr="00CD728A" w:rsidRDefault="008313BB"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5 - Bloomberg Ticker (Bloomberg letters code that identify a company's securities)</w:t>
            </w:r>
          </w:p>
          <w:p w14:paraId="110DB02C" w14:textId="77777777" w:rsidR="008313BB" w:rsidRPr="00CD728A" w:rsidRDefault="008313BB"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6 - BBGID (The Bloomberg Global ID)</w:t>
            </w:r>
          </w:p>
          <w:p w14:paraId="552C346A" w14:textId="77777777" w:rsidR="008313BB" w:rsidRDefault="008313BB" w:rsidP="00266968">
            <w:pPr>
              <w:spacing w:line="276" w:lineRule="auto"/>
              <w:rPr>
                <w:ins w:id="65" w:author="Author"/>
                <w:rFonts w:ascii="Times New Roman" w:hAnsi="Times New Roman" w:cs="Times New Roman"/>
                <w:sz w:val="20"/>
                <w:szCs w:val="20"/>
                <w:lang w:val="de-DE"/>
              </w:rPr>
            </w:pPr>
            <w:r w:rsidRPr="0061769B">
              <w:rPr>
                <w:rFonts w:ascii="Times New Roman" w:hAnsi="Times New Roman" w:cs="Times New Roman"/>
                <w:sz w:val="20"/>
                <w:szCs w:val="20"/>
                <w:lang w:val="de-DE"/>
              </w:rPr>
              <w:t>7 - Reuters RIC (Reuters instrument code)</w:t>
            </w:r>
          </w:p>
          <w:p w14:paraId="2197E7D4" w14:textId="77777777" w:rsidR="00E00CD2" w:rsidRPr="00772A6A" w:rsidRDefault="00E00CD2" w:rsidP="00E00CD2">
            <w:pPr>
              <w:rPr>
                <w:ins w:id="66" w:author="Author"/>
                <w:rFonts w:ascii="Times New Roman" w:hAnsi="Times New Roman" w:cs="Times New Roman"/>
                <w:sz w:val="20"/>
                <w:szCs w:val="20"/>
                <w:rPrChange w:id="67" w:author="Author">
                  <w:rPr>
                    <w:ins w:id="68" w:author="Author"/>
                    <w:rFonts w:ascii="Times New Roman" w:hAnsi="Times New Roman" w:cs="Times New Roman"/>
                    <w:sz w:val="20"/>
                    <w:szCs w:val="20"/>
                    <w:lang w:val="de-DE"/>
                  </w:rPr>
                </w:rPrChange>
              </w:rPr>
            </w:pPr>
            <w:ins w:id="69" w:author="Author">
              <w:r>
                <w:rPr>
                  <w:rFonts w:ascii="Times New Roman" w:hAnsi="Times New Roman" w:cs="Times New Roman"/>
                  <w:sz w:val="20"/>
                  <w:szCs w:val="20"/>
                  <w:lang w:val="fr-FR"/>
                </w:rPr>
                <w:t xml:space="preserve">8 – </w:t>
              </w:r>
              <w:r w:rsidRPr="00772A6A">
                <w:rPr>
                  <w:rFonts w:ascii="Times New Roman" w:hAnsi="Times New Roman" w:cs="Times New Roman"/>
                  <w:sz w:val="20"/>
                  <w:szCs w:val="20"/>
                  <w:rPrChange w:id="70" w:author="Author">
                    <w:rPr>
                      <w:rFonts w:ascii="Times New Roman" w:hAnsi="Times New Roman" w:cs="Times New Roman"/>
                      <w:sz w:val="20"/>
                      <w:szCs w:val="20"/>
                      <w:lang w:val="de-DE"/>
                    </w:rPr>
                  </w:rPrChange>
                </w:rPr>
                <w:t>FIGI (Financial Instrument Global Identifier)</w:t>
              </w:r>
            </w:ins>
          </w:p>
          <w:p w14:paraId="261B93D4" w14:textId="5BA5770C" w:rsidR="00E00CD2" w:rsidRPr="00772A6A" w:rsidDel="00E00CD2" w:rsidRDefault="00E00CD2" w:rsidP="00266968">
            <w:pPr>
              <w:spacing w:line="276" w:lineRule="auto"/>
              <w:rPr>
                <w:del w:id="71" w:author="Author"/>
                <w:rFonts w:ascii="Times New Roman" w:hAnsi="Times New Roman" w:cs="Times New Roman"/>
                <w:sz w:val="20"/>
                <w:szCs w:val="20"/>
                <w:rPrChange w:id="72" w:author="Author">
                  <w:rPr>
                    <w:del w:id="73" w:author="Author"/>
                    <w:rFonts w:ascii="Times New Roman" w:hAnsi="Times New Roman" w:cs="Times New Roman"/>
                    <w:sz w:val="20"/>
                    <w:szCs w:val="20"/>
                    <w:lang w:val="de-DE"/>
                  </w:rPr>
                </w:rPrChange>
              </w:rPr>
            </w:pPr>
          </w:p>
          <w:p w14:paraId="1BE3BBB3" w14:textId="03EFA645" w:rsidR="008313BB" w:rsidRPr="00CD728A" w:rsidRDefault="008313BB" w:rsidP="00266968">
            <w:pPr>
              <w:spacing w:line="276" w:lineRule="auto"/>
              <w:rPr>
                <w:rFonts w:ascii="Times New Roman" w:hAnsi="Times New Roman" w:cs="Times New Roman"/>
                <w:sz w:val="20"/>
                <w:szCs w:val="20"/>
              </w:rPr>
            </w:pPr>
            <w:del w:id="74" w:author="Author">
              <w:r w:rsidRPr="00CD728A" w:rsidDel="00E00CD2">
                <w:rPr>
                  <w:rFonts w:ascii="Times New Roman" w:hAnsi="Times New Roman" w:cs="Times New Roman"/>
                  <w:sz w:val="20"/>
                  <w:szCs w:val="20"/>
                </w:rPr>
                <w:delText>8</w:delText>
              </w:r>
            </w:del>
            <w:ins w:id="75" w:author="Author">
              <w:r w:rsidR="00E00CD2">
                <w:rPr>
                  <w:rFonts w:ascii="Times New Roman" w:hAnsi="Times New Roman" w:cs="Times New Roman"/>
                  <w:sz w:val="20"/>
                  <w:szCs w:val="20"/>
                </w:rPr>
                <w:t>9</w:t>
              </w:r>
            </w:ins>
            <w:r w:rsidRPr="00CD728A">
              <w:rPr>
                <w:rFonts w:ascii="Times New Roman" w:hAnsi="Times New Roman" w:cs="Times New Roman"/>
                <w:sz w:val="20"/>
                <w:szCs w:val="20"/>
              </w:rPr>
              <w:t xml:space="preserve"> </w:t>
            </w:r>
            <w:r>
              <w:rPr>
                <w:rFonts w:ascii="Times New Roman" w:hAnsi="Times New Roman" w:cs="Times New Roman"/>
                <w:sz w:val="20"/>
                <w:szCs w:val="20"/>
              </w:rPr>
              <w:t>-</w:t>
            </w:r>
            <w:r w:rsidRPr="00CD728A">
              <w:rPr>
                <w:rFonts w:ascii="Times New Roman" w:hAnsi="Times New Roman" w:cs="Times New Roman"/>
                <w:sz w:val="20"/>
                <w:szCs w:val="20"/>
              </w:rPr>
              <w:t xml:space="preserve"> Other code by members of the Association of National Numbering Agencies</w:t>
            </w:r>
          </w:p>
          <w:p w14:paraId="0AA478CE" w14:textId="1BCA61FC" w:rsidR="008313BB" w:rsidRPr="0061769B" w:rsidRDefault="00E00CD2" w:rsidP="00266968">
            <w:pPr>
              <w:spacing w:line="276" w:lineRule="auto"/>
              <w:rPr>
                <w:rFonts w:ascii="Times New Roman" w:hAnsi="Times New Roman" w:cs="Times New Roman"/>
                <w:sz w:val="20"/>
                <w:szCs w:val="20"/>
              </w:rPr>
            </w:pPr>
            <w:ins w:id="76" w:author="Author">
              <w:r>
                <w:rPr>
                  <w:rFonts w:ascii="Times New Roman" w:hAnsi="Times New Roman" w:cs="Times New Roman"/>
                  <w:sz w:val="20"/>
                  <w:szCs w:val="20"/>
                </w:rPr>
                <w:t>9</w:t>
              </w:r>
            </w:ins>
            <w:r w:rsidR="008313BB" w:rsidRPr="00CD728A">
              <w:rPr>
                <w:rFonts w:ascii="Times New Roman" w:hAnsi="Times New Roman" w:cs="Times New Roman"/>
                <w:sz w:val="20"/>
                <w:szCs w:val="20"/>
              </w:rPr>
              <w:t xml:space="preserve">9 - Code attributed by the undertaking </w:t>
            </w:r>
          </w:p>
        </w:tc>
      </w:tr>
      <w:tr w:rsidR="005031B9" w:rsidRPr="00CD728A" w14:paraId="204BA6F0" w14:textId="77777777" w:rsidTr="001A2773">
        <w:trPr>
          <w:trHeight w:val="3231"/>
        </w:trPr>
        <w:tc>
          <w:tcPr>
            <w:tcW w:w="1223" w:type="dxa"/>
            <w:hideMark/>
          </w:tcPr>
          <w:p w14:paraId="1EF3B9A4" w14:textId="0F7BEBBB" w:rsidR="00EB633C" w:rsidRPr="001A2773" w:rsidRDefault="007B5DAF" w:rsidP="001A2773">
            <w:pPr>
              <w:pStyle w:val="NoSpacing"/>
              <w:rPr>
                <w:rFonts w:ascii="Times New Roman" w:hAnsi="Times New Roman" w:cs="Times New Roman"/>
                <w:sz w:val="20"/>
                <w:szCs w:val="20"/>
              </w:rPr>
            </w:pPr>
            <w:r w:rsidRPr="001A2773">
              <w:rPr>
                <w:rFonts w:ascii="Times New Roman" w:hAnsi="Times New Roman" w:cs="Times New Roman"/>
                <w:sz w:val="20"/>
                <w:szCs w:val="20"/>
              </w:rPr>
              <w:t>C</w:t>
            </w:r>
            <w:r w:rsidR="002468EB" w:rsidRPr="001A2773">
              <w:rPr>
                <w:rFonts w:ascii="Times New Roman" w:hAnsi="Times New Roman" w:cs="Times New Roman"/>
                <w:sz w:val="20"/>
                <w:szCs w:val="20"/>
              </w:rPr>
              <w:t>00</w:t>
            </w:r>
            <w:r w:rsidR="00F04720">
              <w:rPr>
                <w:rFonts w:ascii="Times New Roman" w:hAnsi="Times New Roman" w:cs="Times New Roman"/>
                <w:sz w:val="20"/>
                <w:szCs w:val="20"/>
              </w:rPr>
              <w:t>6</w:t>
            </w:r>
            <w:r w:rsidR="002468EB" w:rsidRPr="001A2773">
              <w:rPr>
                <w:rFonts w:ascii="Times New Roman" w:hAnsi="Times New Roman" w:cs="Times New Roman"/>
                <w:sz w:val="20"/>
                <w:szCs w:val="20"/>
              </w:rPr>
              <w:t>0</w:t>
            </w:r>
          </w:p>
          <w:p w14:paraId="1CA7A43F" w14:textId="6358FA8A" w:rsidR="00AD2A1B" w:rsidRPr="001A2773" w:rsidRDefault="00EB633C" w:rsidP="001A2773">
            <w:pPr>
              <w:pStyle w:val="NoSpacing"/>
              <w:rPr>
                <w:rFonts w:ascii="Times New Roman" w:hAnsi="Times New Roman" w:cs="Times New Roman"/>
                <w:sz w:val="20"/>
                <w:szCs w:val="20"/>
              </w:rPr>
            </w:pPr>
            <w:r w:rsidRPr="001A2773">
              <w:rPr>
                <w:rFonts w:ascii="Times New Roman" w:hAnsi="Times New Roman" w:cs="Times New Roman"/>
                <w:sz w:val="20"/>
                <w:szCs w:val="20"/>
              </w:rPr>
              <w:t>(A1)</w:t>
            </w:r>
          </w:p>
        </w:tc>
        <w:tc>
          <w:tcPr>
            <w:tcW w:w="2403" w:type="dxa"/>
            <w:hideMark/>
          </w:tcPr>
          <w:p w14:paraId="6654C686" w14:textId="77777777" w:rsidR="00AD2A1B" w:rsidRPr="001A2773" w:rsidRDefault="00AD2A1B">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Portfolio</w:t>
            </w:r>
          </w:p>
        </w:tc>
        <w:tc>
          <w:tcPr>
            <w:tcW w:w="5696" w:type="dxa"/>
            <w:hideMark/>
          </w:tcPr>
          <w:p w14:paraId="01446F05" w14:textId="5AB65B5C" w:rsidR="00EC73F8" w:rsidRPr="00CD728A" w:rsidRDefault="00AD2A1B" w:rsidP="001A2773">
            <w:pPr>
              <w:spacing w:line="276" w:lineRule="auto"/>
              <w:rPr>
                <w:rFonts w:ascii="Times New Roman" w:hAnsi="Times New Roman" w:cs="Times New Roman"/>
                <w:sz w:val="20"/>
                <w:szCs w:val="20"/>
              </w:rPr>
            </w:pPr>
            <w:r w:rsidRPr="001A2773">
              <w:rPr>
                <w:rFonts w:ascii="Times New Roman" w:hAnsi="Times New Roman" w:cs="Times New Roman"/>
                <w:sz w:val="20"/>
                <w:szCs w:val="20"/>
              </w:rPr>
              <w:t>Distinction between life, non-life, s</w:t>
            </w:r>
            <w:r w:rsidR="001D71BB" w:rsidRPr="001A2773">
              <w:rPr>
                <w:rFonts w:ascii="Times New Roman" w:hAnsi="Times New Roman" w:cs="Times New Roman"/>
                <w:sz w:val="20"/>
                <w:szCs w:val="20"/>
              </w:rPr>
              <w:t>hare</w:t>
            </w:r>
            <w:r w:rsidRPr="001A2773">
              <w:rPr>
                <w:rFonts w:ascii="Times New Roman" w:hAnsi="Times New Roman" w:cs="Times New Roman"/>
                <w:sz w:val="20"/>
                <w:szCs w:val="20"/>
              </w:rPr>
              <w:t>holder's funds, general (no split) and ring fenced funds. One of the options in the following closed list shall be used:</w:t>
            </w:r>
            <w:r w:rsidRPr="001A2773">
              <w:rPr>
                <w:rFonts w:ascii="Times New Roman" w:hAnsi="Times New Roman" w:cs="Times New Roman"/>
                <w:sz w:val="20"/>
                <w:szCs w:val="20"/>
              </w:rPr>
              <w:br/>
            </w:r>
            <w:r w:rsidR="00EC73F8" w:rsidRPr="00CD728A">
              <w:rPr>
                <w:rFonts w:ascii="Times New Roman" w:hAnsi="Times New Roman" w:cs="Times New Roman"/>
                <w:sz w:val="20"/>
                <w:szCs w:val="20"/>
              </w:rPr>
              <w:t>1 - Life</w:t>
            </w:r>
            <w:r w:rsidR="00EC73F8" w:rsidRPr="00CD728A">
              <w:rPr>
                <w:rFonts w:ascii="Times New Roman" w:hAnsi="Times New Roman" w:cs="Times New Roman"/>
                <w:sz w:val="20"/>
                <w:szCs w:val="20"/>
              </w:rPr>
              <w:br/>
              <w:t xml:space="preserve">2 - Non-life </w:t>
            </w:r>
          </w:p>
          <w:p w14:paraId="3963C29F" w14:textId="20DBCDD6" w:rsidR="00EC73F8" w:rsidRPr="00CD728A" w:rsidRDefault="00EC73F8" w:rsidP="001A2773">
            <w:pPr>
              <w:spacing w:line="276" w:lineRule="auto"/>
              <w:rPr>
                <w:rFonts w:ascii="Times New Roman" w:hAnsi="Times New Roman" w:cs="Times New Roman"/>
                <w:sz w:val="20"/>
                <w:szCs w:val="20"/>
              </w:rPr>
            </w:pPr>
            <w:r w:rsidRPr="00CD728A">
              <w:rPr>
                <w:rFonts w:ascii="Times New Roman" w:hAnsi="Times New Roman" w:cs="Times New Roman"/>
                <w:sz w:val="20"/>
                <w:szCs w:val="20"/>
              </w:rPr>
              <w:t>3 - Ring fenced funds</w:t>
            </w:r>
          </w:p>
          <w:p w14:paraId="432E2342" w14:textId="2B74566C" w:rsidR="00EC73F8" w:rsidRPr="00CD728A" w:rsidRDefault="00EC73F8" w:rsidP="001A2773">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4 - Other internal fund  </w:t>
            </w:r>
          </w:p>
          <w:p w14:paraId="0D7862BF" w14:textId="31F22A0B" w:rsidR="00F2409D" w:rsidRPr="001A2773" w:rsidRDefault="00EC73F8" w:rsidP="001A2773">
            <w:pPr>
              <w:spacing w:line="276" w:lineRule="auto"/>
              <w:rPr>
                <w:rFonts w:ascii="Times New Roman" w:hAnsi="Times New Roman" w:cs="Times New Roman"/>
                <w:sz w:val="20"/>
                <w:szCs w:val="20"/>
              </w:rPr>
            </w:pPr>
            <w:r w:rsidRPr="00CD728A">
              <w:rPr>
                <w:rFonts w:ascii="Times New Roman" w:hAnsi="Times New Roman" w:cs="Times New Roman"/>
                <w:sz w:val="20"/>
                <w:szCs w:val="20"/>
              </w:rPr>
              <w:t>5 - Shareholders' funds</w:t>
            </w:r>
            <w:r w:rsidRPr="00CD728A">
              <w:rPr>
                <w:rFonts w:ascii="Times New Roman" w:hAnsi="Times New Roman" w:cs="Times New Roman"/>
                <w:sz w:val="20"/>
                <w:szCs w:val="20"/>
              </w:rPr>
              <w:br/>
              <w:t>6 - General</w:t>
            </w:r>
            <w:r w:rsidRPr="00CD728A" w:rsidDel="00EC73F8">
              <w:rPr>
                <w:rFonts w:ascii="Times New Roman" w:hAnsi="Times New Roman" w:cs="Times New Roman"/>
                <w:sz w:val="20"/>
                <w:szCs w:val="20"/>
              </w:rPr>
              <w:t xml:space="preserve"> </w:t>
            </w:r>
            <w:r w:rsidR="00AD2A1B" w:rsidRPr="001A2773">
              <w:rPr>
                <w:rFonts w:ascii="Times New Roman" w:hAnsi="Times New Roman" w:cs="Times New Roman"/>
                <w:sz w:val="20"/>
                <w:szCs w:val="20"/>
              </w:rPr>
              <w:br/>
            </w:r>
          </w:p>
          <w:p w14:paraId="45F9EED1" w14:textId="2F104766" w:rsidR="001E6FAD" w:rsidRPr="001A2773" w:rsidRDefault="00605317" w:rsidP="001A2773">
            <w:pPr>
              <w:rPr>
                <w:rFonts w:ascii="Times New Roman" w:hAnsi="Times New Roman" w:cs="Times New Roman"/>
                <w:sz w:val="20"/>
                <w:szCs w:val="20"/>
              </w:rPr>
            </w:pPr>
            <w:r w:rsidRPr="001A2773">
              <w:rPr>
                <w:rFonts w:ascii="Times New Roman" w:hAnsi="Times New Roman" w:cs="Times New Roman"/>
                <w:sz w:val="20"/>
                <w:szCs w:val="20"/>
              </w:rPr>
              <w:t>The split i</w:t>
            </w:r>
            <w:r w:rsidR="00D80685" w:rsidRPr="001A2773">
              <w:rPr>
                <w:rFonts w:ascii="Times New Roman" w:hAnsi="Times New Roman" w:cs="Times New Roman"/>
                <w:sz w:val="20"/>
                <w:szCs w:val="20"/>
              </w:rPr>
              <w:t>s</w:t>
            </w:r>
            <w:r w:rsidRPr="001A2773">
              <w:rPr>
                <w:rFonts w:ascii="Times New Roman" w:hAnsi="Times New Roman" w:cs="Times New Roman"/>
                <w:sz w:val="20"/>
                <w:szCs w:val="20"/>
              </w:rPr>
              <w:t xml:space="preserve"> not mandatory, except for identifying ring fenced funds, but </w:t>
            </w:r>
            <w:r w:rsidR="0044654B" w:rsidRPr="00CD728A">
              <w:rPr>
                <w:rFonts w:ascii="Times New Roman" w:hAnsi="Times New Roman" w:cs="Times New Roman"/>
                <w:sz w:val="20"/>
                <w:szCs w:val="20"/>
              </w:rPr>
              <w:t>shall</w:t>
            </w:r>
            <w:r w:rsidRPr="001A2773">
              <w:rPr>
                <w:rFonts w:ascii="Times New Roman" w:hAnsi="Times New Roman" w:cs="Times New Roman"/>
                <w:sz w:val="20"/>
                <w:szCs w:val="20"/>
              </w:rPr>
              <w:t xml:space="preserve"> be reported if the undertaking uses it internally. When an undertaking does not apply a split “general” </w:t>
            </w:r>
            <w:r w:rsidR="00EC73F8" w:rsidRPr="00CD728A">
              <w:rPr>
                <w:rFonts w:ascii="Times New Roman" w:hAnsi="Times New Roman" w:cs="Times New Roman"/>
                <w:sz w:val="20"/>
                <w:szCs w:val="20"/>
              </w:rPr>
              <w:t>shall</w:t>
            </w:r>
            <w:r w:rsidRPr="001A2773">
              <w:rPr>
                <w:rFonts w:ascii="Times New Roman" w:hAnsi="Times New Roman" w:cs="Times New Roman"/>
                <w:sz w:val="20"/>
                <w:szCs w:val="20"/>
              </w:rPr>
              <w:t xml:space="preserve"> be used.</w:t>
            </w:r>
          </w:p>
        </w:tc>
      </w:tr>
      <w:tr w:rsidR="005031B9" w:rsidRPr="00CD728A" w14:paraId="3003482D" w14:textId="77777777" w:rsidTr="001A2773">
        <w:trPr>
          <w:trHeight w:val="1590"/>
        </w:trPr>
        <w:tc>
          <w:tcPr>
            <w:tcW w:w="1223" w:type="dxa"/>
            <w:hideMark/>
          </w:tcPr>
          <w:p w14:paraId="4C04CFFE" w14:textId="7F30B9EA" w:rsidR="00EB633C" w:rsidRPr="00CD728A" w:rsidRDefault="007B5DAF" w:rsidP="001A2773">
            <w:pPr>
              <w:pStyle w:val="NoSpacing"/>
              <w:rPr>
                <w:rFonts w:ascii="Times New Roman" w:hAnsi="Times New Roman" w:cs="Times New Roman"/>
                <w:sz w:val="20"/>
                <w:szCs w:val="20"/>
              </w:rPr>
            </w:pPr>
            <w:r w:rsidRPr="001A2773">
              <w:rPr>
                <w:rFonts w:ascii="Times New Roman" w:hAnsi="Times New Roman" w:cs="Times New Roman"/>
                <w:sz w:val="20"/>
                <w:szCs w:val="20"/>
              </w:rPr>
              <w:t>C</w:t>
            </w:r>
            <w:r w:rsidR="002468EB" w:rsidRPr="001A2773">
              <w:rPr>
                <w:rFonts w:ascii="Times New Roman" w:hAnsi="Times New Roman" w:cs="Times New Roman"/>
                <w:sz w:val="20"/>
                <w:szCs w:val="20"/>
              </w:rPr>
              <w:t>00</w:t>
            </w:r>
            <w:r w:rsidR="00F04720">
              <w:rPr>
                <w:rFonts w:ascii="Times New Roman" w:hAnsi="Times New Roman" w:cs="Times New Roman"/>
                <w:sz w:val="20"/>
                <w:szCs w:val="20"/>
              </w:rPr>
              <w:t>7</w:t>
            </w:r>
            <w:r w:rsidR="002468EB" w:rsidRPr="001A2773">
              <w:rPr>
                <w:rFonts w:ascii="Times New Roman" w:hAnsi="Times New Roman" w:cs="Times New Roman"/>
                <w:sz w:val="20"/>
                <w:szCs w:val="20"/>
              </w:rPr>
              <w:t>0</w:t>
            </w:r>
          </w:p>
          <w:p w14:paraId="115004F4" w14:textId="1E8FD77E" w:rsidR="00AD2A1B" w:rsidRPr="001A2773" w:rsidRDefault="00EB633C" w:rsidP="001A2773">
            <w:pPr>
              <w:pStyle w:val="NoSpacing"/>
              <w:rPr>
                <w:rFonts w:ascii="Times New Roman" w:hAnsi="Times New Roman" w:cs="Times New Roman"/>
                <w:sz w:val="20"/>
                <w:szCs w:val="20"/>
              </w:rPr>
            </w:pPr>
            <w:r w:rsidRPr="00CD728A">
              <w:rPr>
                <w:rFonts w:ascii="Times New Roman" w:hAnsi="Times New Roman" w:cs="Times New Roman"/>
                <w:sz w:val="20"/>
                <w:szCs w:val="20"/>
              </w:rPr>
              <w:t>(A2)</w:t>
            </w:r>
          </w:p>
        </w:tc>
        <w:tc>
          <w:tcPr>
            <w:tcW w:w="2403" w:type="dxa"/>
            <w:hideMark/>
          </w:tcPr>
          <w:p w14:paraId="45DACE38" w14:textId="77777777" w:rsidR="00AD2A1B" w:rsidRPr="001A2773" w:rsidRDefault="00AD2A1B">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Fund number</w:t>
            </w:r>
          </w:p>
        </w:tc>
        <w:tc>
          <w:tcPr>
            <w:tcW w:w="5696" w:type="dxa"/>
            <w:hideMark/>
          </w:tcPr>
          <w:p w14:paraId="13A9D979" w14:textId="446582AC" w:rsidR="00E5012B" w:rsidRDefault="00E5012B" w:rsidP="00E5012B">
            <w:pPr>
              <w:rPr>
                <w:rFonts w:ascii="Times New Roman" w:hAnsi="Times New Roman" w:cs="Times New Roman"/>
                <w:sz w:val="20"/>
                <w:szCs w:val="20"/>
                <w:lang w:val="en-US"/>
              </w:rPr>
            </w:pPr>
            <w:r w:rsidRPr="004468B0">
              <w:rPr>
                <w:rFonts w:ascii="Times New Roman" w:hAnsi="Times New Roman" w:cs="Times New Roman"/>
                <w:sz w:val="20"/>
                <w:szCs w:val="20"/>
              </w:rPr>
              <w:t>Applicable to derivatives held in ring</w:t>
            </w:r>
            <w:r w:rsidRPr="00CD728A">
              <w:rPr>
                <w:rFonts w:ascii="Times New Roman" w:hAnsi="Times New Roman" w:cs="Times New Roman"/>
                <w:sz w:val="20"/>
                <w:szCs w:val="20"/>
              </w:rPr>
              <w:t xml:space="preserve"> </w:t>
            </w:r>
            <w:r w:rsidRPr="004468B0">
              <w:rPr>
                <w:rFonts w:ascii="Times New Roman" w:hAnsi="Times New Roman" w:cs="Times New Roman"/>
                <w:sz w:val="20"/>
                <w:szCs w:val="20"/>
              </w:rPr>
              <w:t>fenced funds or other internal funds (defined according to national markets).</w:t>
            </w:r>
          </w:p>
          <w:p w14:paraId="7608A316" w14:textId="77777777" w:rsidR="00E5012B" w:rsidRDefault="00E5012B" w:rsidP="00E5012B">
            <w:pPr>
              <w:rPr>
                <w:rFonts w:ascii="Times New Roman" w:hAnsi="Times New Roman" w:cs="Times New Roman"/>
                <w:sz w:val="20"/>
                <w:szCs w:val="20"/>
                <w:lang w:val="en-US"/>
              </w:rPr>
            </w:pPr>
          </w:p>
          <w:p w14:paraId="7626226B" w14:textId="5859AC74" w:rsidR="00AD2A1B" w:rsidRPr="001A2773" w:rsidRDefault="000F29A4" w:rsidP="001A2773">
            <w:pPr>
              <w:rPr>
                <w:rFonts w:ascii="Times New Roman" w:hAnsi="Times New Roman" w:cs="Times New Roman"/>
                <w:sz w:val="20"/>
                <w:szCs w:val="20"/>
              </w:rPr>
            </w:pPr>
            <w:r>
              <w:rPr>
                <w:rFonts w:ascii="Times New Roman" w:hAnsi="Times New Roman" w:cs="Times New Roman"/>
                <w:sz w:val="20"/>
                <w:szCs w:val="20"/>
              </w:rPr>
              <w:t>N</w:t>
            </w:r>
            <w:r w:rsidRPr="002C1E25">
              <w:rPr>
                <w:rFonts w:ascii="Times New Roman" w:hAnsi="Times New Roman" w:cs="Times New Roman"/>
                <w:sz w:val="20"/>
                <w:szCs w:val="20"/>
              </w:rPr>
              <w:t xml:space="preserve">umber </w:t>
            </w:r>
            <w:r w:rsidRPr="004B5345">
              <w:rPr>
                <w:rFonts w:ascii="Times New Roman" w:hAnsi="Times New Roman" w:cs="Times New Roman"/>
                <w:sz w:val="20"/>
                <w:szCs w:val="20"/>
              </w:rPr>
              <w:t xml:space="preserve">which </w:t>
            </w:r>
            <w:r w:rsidRPr="002C1E25">
              <w:rPr>
                <w:rFonts w:ascii="Times New Roman" w:hAnsi="Times New Roman" w:cs="Times New Roman"/>
                <w:sz w:val="20"/>
                <w:szCs w:val="20"/>
              </w:rPr>
              <w:t xml:space="preserve">is attributed by the undertaking, corresponding to the unique number assigned to each </w:t>
            </w:r>
            <w:r>
              <w:rPr>
                <w:rFonts w:ascii="Times New Roman" w:hAnsi="Times New Roman" w:cs="Times New Roman"/>
                <w:sz w:val="20"/>
                <w:szCs w:val="20"/>
              </w:rPr>
              <w:t>fund</w:t>
            </w:r>
            <w:r w:rsidRPr="002C1E25">
              <w:rPr>
                <w:rFonts w:ascii="Times New Roman" w:hAnsi="Times New Roman" w:cs="Times New Roman"/>
                <w:sz w:val="20"/>
                <w:szCs w:val="20"/>
              </w:rPr>
              <w:t xml:space="preserve">. This number has to be consistent over time and </w:t>
            </w:r>
            <w:r w:rsidRPr="004B5345">
              <w:rPr>
                <w:rFonts w:ascii="Times New Roman" w:hAnsi="Times New Roman" w:cs="Times New Roman"/>
                <w:sz w:val="20"/>
                <w:szCs w:val="20"/>
              </w:rPr>
              <w:t xml:space="preserve">should be used to identify the </w:t>
            </w:r>
            <w:r>
              <w:rPr>
                <w:rFonts w:ascii="Times New Roman" w:hAnsi="Times New Roman" w:cs="Times New Roman"/>
                <w:sz w:val="20"/>
                <w:szCs w:val="20"/>
              </w:rPr>
              <w:t>funds</w:t>
            </w:r>
            <w:r w:rsidRPr="004B5345">
              <w:rPr>
                <w:rFonts w:ascii="Times New Roman" w:hAnsi="Times New Roman" w:cs="Times New Roman"/>
                <w:sz w:val="20"/>
                <w:szCs w:val="20"/>
              </w:rPr>
              <w:t xml:space="preserve"> </w:t>
            </w:r>
            <w:r w:rsidRPr="002C1E25">
              <w:rPr>
                <w:rFonts w:ascii="Times New Roman" w:hAnsi="Times New Roman" w:cs="Times New Roman"/>
                <w:sz w:val="20"/>
                <w:szCs w:val="20"/>
              </w:rPr>
              <w:t>in other templates</w:t>
            </w:r>
            <w:r>
              <w:rPr>
                <w:rFonts w:ascii="Times New Roman" w:hAnsi="Times New Roman" w:cs="Times New Roman"/>
                <w:sz w:val="20"/>
                <w:szCs w:val="20"/>
              </w:rPr>
              <w:t xml:space="preserve">. </w:t>
            </w:r>
            <w:r w:rsidRPr="001746FE">
              <w:rPr>
                <w:rFonts w:ascii="Times New Roman" w:hAnsi="Times New Roman" w:cs="Times New Roman"/>
                <w:sz w:val="20"/>
                <w:szCs w:val="20"/>
                <w:lang w:val="en-US" w:eastAsia="fr-FR"/>
              </w:rPr>
              <w:t xml:space="preserve">It shall not be re-used for a different fund. </w:t>
            </w:r>
          </w:p>
        </w:tc>
      </w:tr>
      <w:tr w:rsidR="005031B9" w:rsidRPr="00CD728A" w14:paraId="1846D0BE" w14:textId="77777777" w:rsidTr="001A2773">
        <w:trPr>
          <w:trHeight w:val="1140"/>
        </w:trPr>
        <w:tc>
          <w:tcPr>
            <w:tcW w:w="1223" w:type="dxa"/>
            <w:hideMark/>
          </w:tcPr>
          <w:p w14:paraId="4203F91C" w14:textId="7B829061" w:rsidR="007774D4" w:rsidRPr="00CD728A" w:rsidRDefault="007B5DAF" w:rsidP="001A2773">
            <w:pPr>
              <w:pStyle w:val="NoSpacing"/>
              <w:rPr>
                <w:rFonts w:ascii="Times New Roman" w:hAnsi="Times New Roman" w:cs="Times New Roman"/>
                <w:sz w:val="20"/>
                <w:szCs w:val="20"/>
              </w:rPr>
            </w:pPr>
            <w:r w:rsidRPr="001A2773">
              <w:rPr>
                <w:rFonts w:ascii="Times New Roman" w:hAnsi="Times New Roman" w:cs="Times New Roman"/>
                <w:sz w:val="20"/>
                <w:szCs w:val="20"/>
              </w:rPr>
              <w:t>C</w:t>
            </w:r>
            <w:r w:rsidR="002468EB" w:rsidRPr="001A2773">
              <w:rPr>
                <w:rFonts w:ascii="Times New Roman" w:hAnsi="Times New Roman" w:cs="Times New Roman"/>
                <w:sz w:val="20"/>
                <w:szCs w:val="20"/>
              </w:rPr>
              <w:t>00</w:t>
            </w:r>
            <w:r w:rsidR="00F04720">
              <w:rPr>
                <w:rFonts w:ascii="Times New Roman" w:hAnsi="Times New Roman" w:cs="Times New Roman"/>
                <w:sz w:val="20"/>
                <w:szCs w:val="20"/>
              </w:rPr>
              <w:t>8</w:t>
            </w:r>
            <w:r w:rsidR="002468EB" w:rsidRPr="001A2773">
              <w:rPr>
                <w:rFonts w:ascii="Times New Roman" w:hAnsi="Times New Roman" w:cs="Times New Roman"/>
                <w:sz w:val="20"/>
                <w:szCs w:val="20"/>
              </w:rPr>
              <w:t>0</w:t>
            </w:r>
          </w:p>
          <w:p w14:paraId="08F4B001" w14:textId="0339C000" w:rsidR="00AD2A1B" w:rsidRPr="001A2773" w:rsidRDefault="007774D4" w:rsidP="001A2773">
            <w:pPr>
              <w:pStyle w:val="NoSpacing"/>
              <w:rPr>
                <w:rFonts w:ascii="Times New Roman" w:hAnsi="Times New Roman" w:cs="Times New Roman"/>
                <w:sz w:val="20"/>
                <w:szCs w:val="20"/>
              </w:rPr>
            </w:pPr>
            <w:r w:rsidRPr="00CD728A">
              <w:rPr>
                <w:rFonts w:ascii="Times New Roman" w:hAnsi="Times New Roman" w:cs="Times New Roman"/>
                <w:sz w:val="20"/>
                <w:szCs w:val="20"/>
              </w:rPr>
              <w:t>(A3)</w:t>
            </w:r>
          </w:p>
        </w:tc>
        <w:tc>
          <w:tcPr>
            <w:tcW w:w="2403" w:type="dxa"/>
            <w:hideMark/>
          </w:tcPr>
          <w:p w14:paraId="2E10DF0C" w14:textId="3DAD9240" w:rsidR="00AD2A1B" w:rsidRPr="001A2773" w:rsidRDefault="00AD2A1B" w:rsidP="003911E9">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 xml:space="preserve">Derivatives held in unit linked and index linked </w:t>
            </w:r>
            <w:r w:rsidR="004608B1" w:rsidRPr="001A2773">
              <w:rPr>
                <w:rFonts w:ascii="Times New Roman" w:hAnsi="Times New Roman" w:cs="Times New Roman"/>
                <w:sz w:val="20"/>
                <w:szCs w:val="20"/>
              </w:rPr>
              <w:t>contracts</w:t>
            </w:r>
          </w:p>
        </w:tc>
        <w:tc>
          <w:tcPr>
            <w:tcW w:w="5696" w:type="dxa"/>
            <w:hideMark/>
          </w:tcPr>
          <w:p w14:paraId="1B531278" w14:textId="61896E88" w:rsidR="00CA3BAF" w:rsidRPr="001A2773" w:rsidRDefault="00AD2A1B" w:rsidP="001A2773">
            <w:pPr>
              <w:rPr>
                <w:rFonts w:ascii="Times New Roman" w:hAnsi="Times New Roman" w:cs="Times New Roman"/>
                <w:sz w:val="20"/>
                <w:szCs w:val="20"/>
                <w:lang w:val="en-US"/>
              </w:rPr>
            </w:pPr>
            <w:r w:rsidRPr="001A2773">
              <w:rPr>
                <w:rFonts w:ascii="Times New Roman" w:hAnsi="Times New Roman" w:cs="Times New Roman"/>
                <w:sz w:val="20"/>
                <w:szCs w:val="20"/>
              </w:rPr>
              <w:t xml:space="preserve">Identify </w:t>
            </w:r>
            <w:r w:rsidR="008A4869" w:rsidRPr="001A2773">
              <w:rPr>
                <w:rFonts w:ascii="Times New Roman" w:hAnsi="Times New Roman" w:cs="Times New Roman"/>
                <w:sz w:val="20"/>
                <w:szCs w:val="20"/>
              </w:rPr>
              <w:t xml:space="preserve">the </w:t>
            </w:r>
            <w:r w:rsidR="006E718D" w:rsidRPr="001A2773">
              <w:rPr>
                <w:rFonts w:ascii="Times New Roman" w:hAnsi="Times New Roman" w:cs="Times New Roman"/>
                <w:sz w:val="20"/>
                <w:szCs w:val="20"/>
              </w:rPr>
              <w:t xml:space="preserve">derivatives </w:t>
            </w:r>
            <w:r w:rsidRPr="001A2773">
              <w:rPr>
                <w:rFonts w:ascii="Times New Roman" w:hAnsi="Times New Roman" w:cs="Times New Roman"/>
                <w:sz w:val="20"/>
                <w:szCs w:val="20"/>
              </w:rPr>
              <w:t xml:space="preserve">that are </w:t>
            </w:r>
            <w:r w:rsidR="008A4869" w:rsidRPr="001A2773">
              <w:rPr>
                <w:rFonts w:ascii="Times New Roman" w:hAnsi="Times New Roman" w:cs="Times New Roman"/>
                <w:sz w:val="20"/>
                <w:szCs w:val="20"/>
              </w:rPr>
              <w:t>held by unit linked and index linked</w:t>
            </w:r>
            <w:r w:rsidR="00CE00BC" w:rsidRPr="001A2773">
              <w:rPr>
                <w:rFonts w:ascii="Times New Roman" w:hAnsi="Times New Roman" w:cs="Times New Roman"/>
                <w:sz w:val="20"/>
                <w:szCs w:val="20"/>
              </w:rPr>
              <w:t xml:space="preserve"> contracts</w:t>
            </w:r>
            <w:r w:rsidRPr="001A2773">
              <w:rPr>
                <w:rFonts w:ascii="Times New Roman" w:hAnsi="Times New Roman" w:cs="Times New Roman"/>
                <w:sz w:val="20"/>
                <w:szCs w:val="20"/>
              </w:rPr>
              <w:t>. One of the options in the following closed list shall be used:</w:t>
            </w:r>
            <w:r w:rsidRPr="001A2773">
              <w:rPr>
                <w:rFonts w:ascii="Times New Roman" w:hAnsi="Times New Roman" w:cs="Times New Roman"/>
                <w:sz w:val="20"/>
                <w:szCs w:val="20"/>
              </w:rPr>
              <w:br/>
            </w:r>
            <w:r w:rsidR="00CA3BAF" w:rsidRPr="001A2773">
              <w:rPr>
                <w:rFonts w:ascii="Times New Roman" w:hAnsi="Times New Roman" w:cs="Times New Roman"/>
                <w:sz w:val="20"/>
                <w:szCs w:val="20"/>
                <w:lang w:val="en-US"/>
              </w:rPr>
              <w:t>1</w:t>
            </w:r>
            <w:r w:rsidR="00EC73F8" w:rsidRPr="00CD728A">
              <w:rPr>
                <w:rFonts w:ascii="Times New Roman" w:hAnsi="Times New Roman" w:cs="Times New Roman"/>
                <w:sz w:val="20"/>
                <w:szCs w:val="20"/>
                <w:lang w:val="en-US"/>
              </w:rPr>
              <w:t xml:space="preserve"> -</w:t>
            </w:r>
            <w:r w:rsidR="00CA3BAF" w:rsidRPr="001A2773">
              <w:rPr>
                <w:rFonts w:ascii="Times New Roman" w:hAnsi="Times New Roman" w:cs="Times New Roman"/>
                <w:sz w:val="20"/>
                <w:szCs w:val="20"/>
                <w:lang w:val="en-US"/>
              </w:rPr>
              <w:t xml:space="preserve"> Unit-linked or index-linked</w:t>
            </w:r>
          </w:p>
          <w:p w14:paraId="58498A2D" w14:textId="4BCA2E4E" w:rsidR="00AD2A1B" w:rsidRPr="001A2773" w:rsidRDefault="00CA3BAF" w:rsidP="001A2773">
            <w:pPr>
              <w:rPr>
                <w:rFonts w:ascii="Times New Roman" w:hAnsi="Times New Roman" w:cs="Times New Roman"/>
                <w:sz w:val="20"/>
                <w:szCs w:val="20"/>
              </w:rPr>
            </w:pPr>
            <w:r w:rsidRPr="001A2773">
              <w:rPr>
                <w:rFonts w:ascii="Times New Roman" w:hAnsi="Times New Roman" w:cs="Times New Roman"/>
                <w:sz w:val="20"/>
                <w:szCs w:val="20"/>
                <w:lang w:val="en-US"/>
              </w:rPr>
              <w:t>2</w:t>
            </w:r>
            <w:r w:rsidR="00EC73F8" w:rsidRPr="00CD728A">
              <w:rPr>
                <w:rFonts w:ascii="Times New Roman" w:hAnsi="Times New Roman" w:cs="Times New Roman"/>
                <w:sz w:val="20"/>
                <w:szCs w:val="20"/>
                <w:lang w:val="en-US"/>
              </w:rPr>
              <w:t xml:space="preserve"> -</w:t>
            </w:r>
            <w:r w:rsidRPr="001A2773">
              <w:rPr>
                <w:rFonts w:ascii="Times New Roman" w:hAnsi="Times New Roman" w:cs="Times New Roman"/>
                <w:sz w:val="20"/>
                <w:szCs w:val="20"/>
                <w:lang w:val="en-US"/>
              </w:rPr>
              <w:t xml:space="preserve"> Neither unit-linked nor index-linked</w:t>
            </w:r>
          </w:p>
        </w:tc>
      </w:tr>
      <w:tr w:rsidR="00F61770" w:rsidRPr="00CD728A" w14:paraId="5EF852C6" w14:textId="77777777" w:rsidTr="001A2773">
        <w:trPr>
          <w:trHeight w:val="1005"/>
        </w:trPr>
        <w:tc>
          <w:tcPr>
            <w:tcW w:w="1223" w:type="dxa"/>
            <w:hideMark/>
          </w:tcPr>
          <w:p w14:paraId="26A1A7EE" w14:textId="69CE0798" w:rsidR="00F61770" w:rsidRPr="00CD728A" w:rsidRDefault="00F61770" w:rsidP="00AD3A0B">
            <w:pPr>
              <w:pStyle w:val="NoSpacing"/>
              <w:rPr>
                <w:rFonts w:ascii="Times New Roman" w:hAnsi="Times New Roman" w:cs="Times New Roman"/>
                <w:sz w:val="20"/>
                <w:szCs w:val="20"/>
              </w:rPr>
            </w:pPr>
            <w:r w:rsidRPr="0061769B">
              <w:rPr>
                <w:rFonts w:ascii="Times New Roman" w:hAnsi="Times New Roman" w:cs="Times New Roman"/>
                <w:sz w:val="20"/>
                <w:szCs w:val="20"/>
              </w:rPr>
              <w:t>C0</w:t>
            </w:r>
            <w:r>
              <w:rPr>
                <w:rFonts w:ascii="Times New Roman" w:hAnsi="Times New Roman" w:cs="Times New Roman"/>
                <w:sz w:val="20"/>
                <w:szCs w:val="20"/>
              </w:rPr>
              <w:t>090</w:t>
            </w:r>
          </w:p>
          <w:p w14:paraId="22B41DD8" w14:textId="77777777" w:rsidR="00F61770" w:rsidRPr="0061769B" w:rsidRDefault="00F61770" w:rsidP="00AD3A0B">
            <w:pPr>
              <w:pStyle w:val="NoSpacing"/>
              <w:rPr>
                <w:rFonts w:ascii="Times New Roman" w:hAnsi="Times New Roman" w:cs="Times New Roman"/>
                <w:sz w:val="20"/>
                <w:szCs w:val="20"/>
              </w:rPr>
            </w:pPr>
            <w:r w:rsidRPr="00CD728A">
              <w:rPr>
                <w:rFonts w:ascii="Times New Roman" w:hAnsi="Times New Roman" w:cs="Times New Roman"/>
                <w:sz w:val="20"/>
                <w:szCs w:val="20"/>
              </w:rPr>
              <w:t>(A9)</w:t>
            </w:r>
          </w:p>
        </w:tc>
        <w:tc>
          <w:tcPr>
            <w:tcW w:w="2403" w:type="dxa"/>
            <w:hideMark/>
          </w:tcPr>
          <w:p w14:paraId="72E9ACC6" w14:textId="77777777" w:rsidR="00F61770" w:rsidRPr="0061769B" w:rsidRDefault="00F61770" w:rsidP="00AD3A0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Instrument underlying the derivative</w:t>
            </w:r>
          </w:p>
        </w:tc>
        <w:tc>
          <w:tcPr>
            <w:tcW w:w="5696" w:type="dxa"/>
            <w:hideMark/>
          </w:tcPr>
          <w:p w14:paraId="099628CF" w14:textId="573F0288" w:rsidR="00F61770" w:rsidRPr="0061769B" w:rsidRDefault="00F61770" w:rsidP="00AD3A0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ID Code of the instrument (asset or liability) underlying the derivative contract. This item is to be provided only for derivatives that have a single </w:t>
            </w:r>
            <w:ins w:id="77" w:author="Author">
              <w:r w:rsidR="00B57836">
                <w:rPr>
                  <w:rFonts w:ascii="Times New Roman" w:hAnsi="Times New Roman" w:cs="Times New Roman"/>
                  <w:sz w:val="20"/>
                  <w:szCs w:val="20"/>
                </w:rPr>
                <w:t xml:space="preserve">or multiple </w:t>
              </w:r>
            </w:ins>
            <w:r w:rsidRPr="0061769B">
              <w:rPr>
                <w:rFonts w:ascii="Times New Roman" w:hAnsi="Times New Roman" w:cs="Times New Roman"/>
                <w:sz w:val="20"/>
                <w:szCs w:val="20"/>
              </w:rPr>
              <w:t>underlying instrument</w:t>
            </w:r>
            <w:ins w:id="78" w:author="Author">
              <w:r w:rsidR="00B57836">
                <w:rPr>
                  <w:rFonts w:ascii="Times New Roman" w:hAnsi="Times New Roman" w:cs="Times New Roman"/>
                  <w:sz w:val="20"/>
                  <w:szCs w:val="20"/>
                </w:rPr>
                <w:t>s</w:t>
              </w:r>
            </w:ins>
            <w:r w:rsidRPr="0061769B">
              <w:rPr>
                <w:rFonts w:ascii="Times New Roman" w:hAnsi="Times New Roman" w:cs="Times New Roman"/>
                <w:sz w:val="20"/>
                <w:szCs w:val="20"/>
              </w:rPr>
              <w:t xml:space="preserve"> in the undertakings’ portfolio. An index is considered a single instrument and </w:t>
            </w:r>
            <w:r w:rsidRPr="00CD728A">
              <w:rPr>
                <w:rFonts w:ascii="Times New Roman" w:hAnsi="Times New Roman" w:cs="Times New Roman"/>
                <w:sz w:val="20"/>
                <w:szCs w:val="20"/>
              </w:rPr>
              <w:t>shall</w:t>
            </w:r>
            <w:r w:rsidRPr="0061769B">
              <w:rPr>
                <w:rFonts w:ascii="Times New Roman" w:hAnsi="Times New Roman" w:cs="Times New Roman"/>
                <w:sz w:val="20"/>
                <w:szCs w:val="20"/>
              </w:rPr>
              <w:t xml:space="preserve"> be reported. </w:t>
            </w:r>
          </w:p>
          <w:p w14:paraId="60A850DC" w14:textId="77777777" w:rsidR="00F61770" w:rsidRPr="0061769B" w:rsidRDefault="00F61770" w:rsidP="00AD3A0B">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 xml:space="preserve">Identification code of the instrument underlying the derivative using the following priority: </w:t>
            </w:r>
            <w:r w:rsidRPr="0061769B">
              <w:rPr>
                <w:rFonts w:ascii="Times New Roman" w:hAnsi="Times New Roman" w:cs="Times New Roman"/>
                <w:sz w:val="20"/>
                <w:szCs w:val="20"/>
              </w:rPr>
              <w:t xml:space="preserve"> </w:t>
            </w:r>
            <w:r w:rsidRPr="0061769B">
              <w:rPr>
                <w:rFonts w:ascii="Times New Roman" w:hAnsi="Times New Roman" w:cs="Times New Roman"/>
                <w:sz w:val="20"/>
                <w:szCs w:val="20"/>
              </w:rPr>
              <w:br/>
              <w:t xml:space="preserve">  </w:t>
            </w:r>
            <w:r w:rsidRPr="00CD728A">
              <w:rPr>
                <w:rFonts w:ascii="Times New Roman" w:hAnsi="Times New Roman" w:cs="Times New Roman"/>
                <w:sz w:val="20"/>
                <w:szCs w:val="20"/>
              </w:rPr>
              <w:t>- ISO 6166 code of ISIN when available</w:t>
            </w:r>
            <w:r w:rsidRPr="00CD728A">
              <w:rPr>
                <w:rFonts w:ascii="Times New Roman" w:hAnsi="Times New Roman" w:cs="Times New Roman"/>
                <w:sz w:val="20"/>
                <w:szCs w:val="20"/>
              </w:rPr>
              <w:br/>
              <w:t xml:space="preserve">  - Other recognised codes (e.g.: CUSIP, Bloomberg Ticker, Reuters RIC)</w:t>
            </w:r>
            <w:r w:rsidRPr="00CD728A">
              <w:rPr>
                <w:rFonts w:ascii="Times New Roman" w:hAnsi="Times New Roman" w:cs="Times New Roman"/>
                <w:sz w:val="20"/>
                <w:szCs w:val="20"/>
              </w:rPr>
              <w:br/>
              <w:t xml:space="preserve">  - Code attributed by the undertaking, when the options above are not available, and must be consistent over time</w:t>
            </w:r>
          </w:p>
          <w:p w14:paraId="3432E296" w14:textId="77777777" w:rsidR="00F61770" w:rsidRPr="0061769B" w:rsidRDefault="00F61770" w:rsidP="00AD3A0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“Multiple assets/liabilities”, if the underlying assets or liabilities are more than one</w:t>
            </w:r>
          </w:p>
          <w:p w14:paraId="1F2B6617" w14:textId="77777777" w:rsidR="00F61770" w:rsidRPr="0061769B" w:rsidRDefault="00F61770" w:rsidP="00AD3A0B">
            <w:pPr>
              <w:rPr>
                <w:rFonts w:ascii="Times New Roman" w:hAnsi="Times New Roman" w:cs="Times New Roman"/>
                <w:sz w:val="20"/>
                <w:szCs w:val="20"/>
              </w:rPr>
            </w:pPr>
            <w:r w:rsidRPr="0061769B">
              <w:rPr>
                <w:rFonts w:ascii="Times New Roman" w:hAnsi="Times New Roman" w:cs="Times New Roman"/>
                <w:sz w:val="20"/>
                <w:szCs w:val="20"/>
              </w:rPr>
              <w:t>If the underlying is an index then the code of the index shall be reported.</w:t>
            </w:r>
          </w:p>
        </w:tc>
      </w:tr>
      <w:tr w:rsidR="00F61770" w:rsidRPr="00CD728A" w14:paraId="389108CA" w14:textId="77777777" w:rsidTr="001A2773">
        <w:trPr>
          <w:trHeight w:val="1485"/>
        </w:trPr>
        <w:tc>
          <w:tcPr>
            <w:tcW w:w="1223" w:type="dxa"/>
          </w:tcPr>
          <w:p w14:paraId="778C6EA3" w14:textId="2CF57C92" w:rsidR="00F61770" w:rsidRPr="0061769B" w:rsidRDefault="00F61770" w:rsidP="00AD3A0B">
            <w:pPr>
              <w:pStyle w:val="NoSpacing"/>
              <w:rPr>
                <w:rFonts w:ascii="Times New Roman" w:hAnsi="Times New Roman" w:cs="Times New Roman"/>
                <w:sz w:val="20"/>
                <w:szCs w:val="20"/>
              </w:rPr>
            </w:pPr>
            <w:r w:rsidRPr="0061769B">
              <w:rPr>
                <w:rFonts w:ascii="Times New Roman" w:hAnsi="Times New Roman" w:cs="Times New Roman"/>
                <w:sz w:val="20"/>
                <w:szCs w:val="20"/>
              </w:rPr>
              <w:t>C0</w:t>
            </w:r>
            <w:r>
              <w:rPr>
                <w:rFonts w:ascii="Times New Roman" w:hAnsi="Times New Roman" w:cs="Times New Roman"/>
                <w:sz w:val="20"/>
                <w:szCs w:val="20"/>
              </w:rPr>
              <w:t>100</w:t>
            </w:r>
          </w:p>
        </w:tc>
        <w:tc>
          <w:tcPr>
            <w:tcW w:w="2403" w:type="dxa"/>
          </w:tcPr>
          <w:p w14:paraId="617D54F4" w14:textId="77777777" w:rsidR="00F61770" w:rsidRPr="0061769B" w:rsidRDefault="00F61770" w:rsidP="00AD3A0B">
            <w:pPr>
              <w:rPr>
                <w:rFonts w:ascii="Times New Roman" w:hAnsi="Times New Roman" w:cs="Times New Roman"/>
                <w:sz w:val="20"/>
                <w:szCs w:val="20"/>
              </w:rPr>
            </w:pPr>
            <w:r w:rsidRPr="0061769B">
              <w:rPr>
                <w:rFonts w:ascii="Times New Roman" w:hAnsi="Times New Roman" w:cs="Times New Roman"/>
                <w:sz w:val="20"/>
                <w:szCs w:val="20"/>
              </w:rPr>
              <w:t>Type of code of asset or liability underlying the derivative</w:t>
            </w:r>
          </w:p>
        </w:tc>
        <w:tc>
          <w:tcPr>
            <w:tcW w:w="5696" w:type="dxa"/>
          </w:tcPr>
          <w:p w14:paraId="20310A81" w14:textId="77777777" w:rsidR="00F61770" w:rsidRPr="00CD728A" w:rsidRDefault="00F61770" w:rsidP="00AD3A0B">
            <w:pPr>
              <w:spacing w:line="276" w:lineRule="auto"/>
              <w:rPr>
                <w:rFonts w:ascii="Times New Roman" w:hAnsi="Times New Roman" w:cs="Times New Roman"/>
                <w:sz w:val="20"/>
                <w:szCs w:val="20"/>
              </w:rPr>
            </w:pPr>
            <w:r w:rsidRPr="0061769B">
              <w:rPr>
                <w:rFonts w:ascii="Times New Roman" w:hAnsi="Times New Roman" w:cs="Times New Roman"/>
                <w:sz w:val="20"/>
                <w:szCs w:val="20"/>
              </w:rPr>
              <w:t>Type of ID Code used for the “Instrument underlying the derivative” item. One of the options in the following closed list shall be used:</w:t>
            </w:r>
            <w:r w:rsidRPr="0061769B">
              <w:rPr>
                <w:rFonts w:ascii="Times New Roman" w:hAnsi="Times New Roman" w:cs="Times New Roman"/>
                <w:sz w:val="20"/>
                <w:szCs w:val="20"/>
              </w:rPr>
              <w:br/>
            </w:r>
            <w:r w:rsidRPr="00CD728A">
              <w:rPr>
                <w:rFonts w:ascii="Times New Roman" w:hAnsi="Times New Roman" w:cs="Times New Roman"/>
                <w:sz w:val="20"/>
                <w:szCs w:val="20"/>
              </w:rPr>
              <w:t>1 - ISO/6166 for ISIN</w:t>
            </w:r>
          </w:p>
          <w:p w14:paraId="146CC5FE" w14:textId="77777777" w:rsidR="00F61770" w:rsidRPr="00CD728A" w:rsidRDefault="00F61770" w:rsidP="00AD3A0B">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2 </w:t>
            </w:r>
            <w:r>
              <w:rPr>
                <w:rFonts w:ascii="Times New Roman" w:hAnsi="Times New Roman" w:cs="Times New Roman"/>
                <w:sz w:val="20"/>
                <w:szCs w:val="20"/>
              </w:rPr>
              <w:t>-</w:t>
            </w:r>
            <w:r w:rsidRPr="00CD728A">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14:paraId="2BF44D8F" w14:textId="77777777" w:rsidR="00F61770" w:rsidRPr="00CD728A" w:rsidRDefault="00F61770" w:rsidP="00AD3A0B">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3 </w:t>
            </w:r>
            <w:r>
              <w:rPr>
                <w:rFonts w:ascii="Times New Roman" w:hAnsi="Times New Roman" w:cs="Times New Roman"/>
                <w:sz w:val="20"/>
                <w:szCs w:val="20"/>
              </w:rPr>
              <w:t>-</w:t>
            </w:r>
            <w:r w:rsidRPr="00CD728A">
              <w:rPr>
                <w:rFonts w:ascii="Times New Roman" w:hAnsi="Times New Roman" w:cs="Times New Roman"/>
                <w:sz w:val="20"/>
                <w:szCs w:val="20"/>
              </w:rPr>
              <w:t xml:space="preserve"> SEDOL (Stock Exchange Daily Official List for the London Stock Exchange)</w:t>
            </w:r>
          </w:p>
          <w:p w14:paraId="565027D6" w14:textId="4418D3A5" w:rsidR="00F61770" w:rsidRPr="00CD728A" w:rsidRDefault="00F61770" w:rsidP="00AD3A0B">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4 </w:t>
            </w:r>
            <w:r>
              <w:rPr>
                <w:rFonts w:ascii="Times New Roman" w:hAnsi="Times New Roman" w:cs="Times New Roman"/>
                <w:sz w:val="20"/>
                <w:szCs w:val="20"/>
              </w:rPr>
              <w:t>-</w:t>
            </w:r>
            <w:r w:rsidRPr="00CD728A">
              <w:rPr>
                <w:rFonts w:ascii="Times New Roman" w:hAnsi="Times New Roman" w:cs="Times New Roman"/>
                <w:sz w:val="20"/>
                <w:szCs w:val="20"/>
              </w:rPr>
              <w:t xml:space="preserve"> </w:t>
            </w:r>
            <w:del w:id="79" w:author="Author">
              <w:r w:rsidRPr="00CD728A" w:rsidDel="00B57836">
                <w:rPr>
                  <w:rFonts w:ascii="Times New Roman" w:hAnsi="Times New Roman" w:cs="Times New Roman"/>
                  <w:sz w:val="20"/>
                  <w:szCs w:val="20"/>
                </w:rPr>
                <w:delText xml:space="preserve">WRT </w:delText>
              </w:r>
            </w:del>
            <w:ins w:id="80" w:author="Author">
              <w:r w:rsidR="00B57836" w:rsidRPr="00CD728A">
                <w:rPr>
                  <w:rFonts w:ascii="Times New Roman" w:hAnsi="Times New Roman" w:cs="Times New Roman"/>
                  <w:sz w:val="20"/>
                  <w:szCs w:val="20"/>
                </w:rPr>
                <w:t>W</w:t>
              </w:r>
              <w:r w:rsidR="00B57836">
                <w:rPr>
                  <w:rFonts w:ascii="Times New Roman" w:hAnsi="Times New Roman" w:cs="Times New Roman"/>
                  <w:sz w:val="20"/>
                  <w:szCs w:val="20"/>
                </w:rPr>
                <w:t>KN</w:t>
              </w:r>
              <w:r w:rsidR="00B57836" w:rsidRPr="00CD728A">
                <w:rPr>
                  <w:rFonts w:ascii="Times New Roman" w:hAnsi="Times New Roman" w:cs="Times New Roman"/>
                  <w:sz w:val="20"/>
                  <w:szCs w:val="20"/>
                </w:rPr>
                <w:t xml:space="preserve"> </w:t>
              </w:r>
            </w:ins>
            <w:r w:rsidRPr="00CD728A">
              <w:rPr>
                <w:rFonts w:ascii="Times New Roman" w:hAnsi="Times New Roman" w:cs="Times New Roman"/>
                <w:sz w:val="20"/>
                <w:szCs w:val="20"/>
              </w:rPr>
              <w:t>(</w:t>
            </w:r>
            <w:proofErr w:type="spellStart"/>
            <w:r w:rsidRPr="00CD728A">
              <w:rPr>
                <w:rFonts w:ascii="Times New Roman" w:hAnsi="Times New Roman" w:cs="Times New Roman"/>
                <w:sz w:val="20"/>
                <w:szCs w:val="20"/>
              </w:rPr>
              <w:t>Wertpapier</w:t>
            </w:r>
            <w:proofErr w:type="spellEnd"/>
            <w:r w:rsidRPr="00CD728A">
              <w:rPr>
                <w:rFonts w:ascii="Times New Roman" w:hAnsi="Times New Roman" w:cs="Times New Roman"/>
                <w:sz w:val="20"/>
                <w:szCs w:val="20"/>
              </w:rPr>
              <w:t xml:space="preserve"> </w:t>
            </w:r>
            <w:proofErr w:type="spellStart"/>
            <w:r w:rsidRPr="00CD728A">
              <w:rPr>
                <w:rFonts w:ascii="Times New Roman" w:hAnsi="Times New Roman" w:cs="Times New Roman"/>
                <w:sz w:val="20"/>
                <w:szCs w:val="20"/>
              </w:rPr>
              <w:t>Kenn-</w:t>
            </w:r>
            <w:del w:id="81" w:author="Author">
              <w:r w:rsidRPr="00CD728A" w:rsidDel="00DC4703">
                <w:rPr>
                  <w:rFonts w:ascii="Times New Roman" w:hAnsi="Times New Roman" w:cs="Times New Roman"/>
                  <w:sz w:val="20"/>
                  <w:szCs w:val="20"/>
                </w:rPr>
                <w:delText>Number</w:delText>
              </w:r>
            </w:del>
            <w:ins w:id="82" w:author="Author">
              <w:r w:rsidR="00DC4703" w:rsidRPr="00CD728A">
                <w:rPr>
                  <w:rFonts w:ascii="Times New Roman" w:hAnsi="Times New Roman" w:cs="Times New Roman"/>
                  <w:sz w:val="20"/>
                  <w:szCs w:val="20"/>
                </w:rPr>
                <w:t>Num</w:t>
              </w:r>
              <w:r w:rsidR="00DC4703">
                <w:rPr>
                  <w:rFonts w:ascii="Times New Roman" w:hAnsi="Times New Roman" w:cs="Times New Roman"/>
                  <w:sz w:val="20"/>
                  <w:szCs w:val="20"/>
                </w:rPr>
                <w:t>m</w:t>
              </w:r>
              <w:r w:rsidR="00DC4703" w:rsidRPr="00CD728A">
                <w:rPr>
                  <w:rFonts w:ascii="Times New Roman" w:hAnsi="Times New Roman" w:cs="Times New Roman"/>
                  <w:sz w:val="20"/>
                  <w:szCs w:val="20"/>
                </w:rPr>
                <w:t>er</w:t>
              </w:r>
            </w:ins>
            <w:proofErr w:type="spellEnd"/>
            <w:r w:rsidRPr="00CD728A">
              <w:rPr>
                <w:rFonts w:ascii="Times New Roman" w:hAnsi="Times New Roman" w:cs="Times New Roman"/>
                <w:sz w:val="20"/>
                <w:szCs w:val="20"/>
              </w:rPr>
              <w:t>, the alphanumeric German identification number)</w:t>
            </w:r>
          </w:p>
          <w:p w14:paraId="5C15221E" w14:textId="77777777" w:rsidR="00F61770" w:rsidRPr="00CD728A" w:rsidRDefault="00F61770" w:rsidP="00AD3A0B">
            <w:pPr>
              <w:spacing w:line="276" w:lineRule="auto"/>
              <w:rPr>
                <w:rFonts w:ascii="Times New Roman" w:hAnsi="Times New Roman" w:cs="Times New Roman"/>
                <w:sz w:val="20"/>
                <w:szCs w:val="20"/>
              </w:rPr>
            </w:pPr>
            <w:r w:rsidRPr="00CD728A">
              <w:rPr>
                <w:rFonts w:ascii="Times New Roman" w:hAnsi="Times New Roman" w:cs="Times New Roman"/>
                <w:sz w:val="20"/>
                <w:szCs w:val="20"/>
              </w:rPr>
              <w:t>5 - Bloomberg Ticker (Bloomberg letters code that identify a company's securities)</w:t>
            </w:r>
          </w:p>
          <w:p w14:paraId="31CACFE3" w14:textId="77777777" w:rsidR="00F61770" w:rsidRPr="00CD728A" w:rsidRDefault="00F61770" w:rsidP="00AD3A0B">
            <w:pPr>
              <w:spacing w:line="276" w:lineRule="auto"/>
              <w:rPr>
                <w:rFonts w:ascii="Times New Roman" w:hAnsi="Times New Roman" w:cs="Times New Roman"/>
                <w:sz w:val="20"/>
                <w:szCs w:val="20"/>
              </w:rPr>
            </w:pPr>
            <w:r w:rsidRPr="00CD728A">
              <w:rPr>
                <w:rFonts w:ascii="Times New Roman" w:hAnsi="Times New Roman" w:cs="Times New Roman"/>
                <w:sz w:val="20"/>
                <w:szCs w:val="20"/>
              </w:rPr>
              <w:t>6 - BBGID (The Bloomberg Global ID)</w:t>
            </w:r>
          </w:p>
          <w:p w14:paraId="4C95FC06" w14:textId="77777777" w:rsidR="00F61770" w:rsidRDefault="00F61770" w:rsidP="00AD3A0B">
            <w:pPr>
              <w:spacing w:line="276" w:lineRule="auto"/>
              <w:rPr>
                <w:ins w:id="83" w:author="Author"/>
                <w:rFonts w:ascii="Times New Roman" w:hAnsi="Times New Roman" w:cs="Times New Roman"/>
                <w:sz w:val="20"/>
                <w:szCs w:val="20"/>
                <w:lang w:val="de-DE"/>
              </w:rPr>
            </w:pPr>
            <w:r w:rsidRPr="0061769B">
              <w:rPr>
                <w:rFonts w:ascii="Times New Roman" w:hAnsi="Times New Roman" w:cs="Times New Roman"/>
                <w:sz w:val="20"/>
                <w:szCs w:val="20"/>
                <w:lang w:val="de-DE"/>
              </w:rPr>
              <w:t>7 - Reuters RIC (Reuters instrument code)</w:t>
            </w:r>
          </w:p>
          <w:p w14:paraId="0D13721F" w14:textId="77777777" w:rsidR="00E00CD2" w:rsidRPr="00772A6A" w:rsidRDefault="00E00CD2" w:rsidP="00E00CD2">
            <w:pPr>
              <w:rPr>
                <w:ins w:id="84" w:author="Author"/>
                <w:rFonts w:ascii="Times New Roman" w:hAnsi="Times New Roman" w:cs="Times New Roman"/>
                <w:sz w:val="20"/>
                <w:szCs w:val="20"/>
                <w:rPrChange w:id="85" w:author="Author">
                  <w:rPr>
                    <w:ins w:id="86" w:author="Author"/>
                    <w:rFonts w:ascii="Times New Roman" w:hAnsi="Times New Roman" w:cs="Times New Roman"/>
                    <w:sz w:val="20"/>
                    <w:szCs w:val="20"/>
                    <w:lang w:val="de-DE"/>
                  </w:rPr>
                </w:rPrChange>
              </w:rPr>
            </w:pPr>
            <w:ins w:id="87" w:author="Author">
              <w:r>
                <w:rPr>
                  <w:rFonts w:ascii="Times New Roman" w:hAnsi="Times New Roman" w:cs="Times New Roman"/>
                  <w:sz w:val="20"/>
                  <w:szCs w:val="20"/>
                  <w:lang w:val="fr-FR"/>
                </w:rPr>
                <w:t xml:space="preserve">8 – </w:t>
              </w:r>
              <w:r w:rsidRPr="00772A6A">
                <w:rPr>
                  <w:rFonts w:ascii="Times New Roman" w:hAnsi="Times New Roman" w:cs="Times New Roman"/>
                  <w:sz w:val="20"/>
                  <w:szCs w:val="20"/>
                  <w:rPrChange w:id="88" w:author="Author">
                    <w:rPr>
                      <w:rFonts w:ascii="Times New Roman" w:hAnsi="Times New Roman" w:cs="Times New Roman"/>
                      <w:sz w:val="20"/>
                      <w:szCs w:val="20"/>
                      <w:lang w:val="de-DE"/>
                    </w:rPr>
                  </w:rPrChange>
                </w:rPr>
                <w:t>FIGI (Financial Instrument Global Identifier)</w:t>
              </w:r>
            </w:ins>
          </w:p>
          <w:p w14:paraId="3E1DCDE0" w14:textId="3E0DD65E" w:rsidR="00E00CD2" w:rsidRPr="00772A6A" w:rsidDel="00E00CD2" w:rsidRDefault="00E00CD2" w:rsidP="00AD3A0B">
            <w:pPr>
              <w:spacing w:line="276" w:lineRule="auto"/>
              <w:rPr>
                <w:del w:id="89" w:author="Author"/>
                <w:rFonts w:ascii="Times New Roman" w:hAnsi="Times New Roman" w:cs="Times New Roman"/>
                <w:sz w:val="20"/>
                <w:szCs w:val="20"/>
                <w:rPrChange w:id="90" w:author="Author">
                  <w:rPr>
                    <w:del w:id="91" w:author="Author"/>
                    <w:rFonts w:ascii="Times New Roman" w:hAnsi="Times New Roman" w:cs="Times New Roman"/>
                    <w:sz w:val="20"/>
                    <w:szCs w:val="20"/>
                    <w:lang w:val="de-DE"/>
                  </w:rPr>
                </w:rPrChange>
              </w:rPr>
            </w:pPr>
          </w:p>
          <w:p w14:paraId="30F253BD" w14:textId="0F7B5BA0" w:rsidR="00F61770" w:rsidRPr="00CD728A" w:rsidRDefault="00F61770" w:rsidP="00AD3A0B">
            <w:pPr>
              <w:spacing w:line="276" w:lineRule="auto"/>
              <w:rPr>
                <w:rFonts w:ascii="Times New Roman" w:hAnsi="Times New Roman" w:cs="Times New Roman"/>
                <w:sz w:val="20"/>
                <w:szCs w:val="20"/>
              </w:rPr>
            </w:pPr>
            <w:del w:id="92" w:author="Author">
              <w:r w:rsidRPr="00CD728A" w:rsidDel="00E00CD2">
                <w:rPr>
                  <w:rFonts w:ascii="Times New Roman" w:hAnsi="Times New Roman" w:cs="Times New Roman"/>
                  <w:sz w:val="20"/>
                  <w:szCs w:val="20"/>
                </w:rPr>
                <w:delText>8</w:delText>
              </w:r>
            </w:del>
            <w:ins w:id="93" w:author="Author">
              <w:r w:rsidR="00E00CD2">
                <w:rPr>
                  <w:rFonts w:ascii="Times New Roman" w:hAnsi="Times New Roman" w:cs="Times New Roman"/>
                  <w:sz w:val="20"/>
                  <w:szCs w:val="20"/>
                </w:rPr>
                <w:t>9</w:t>
              </w:r>
            </w:ins>
            <w:r w:rsidRPr="00CD728A">
              <w:rPr>
                <w:rFonts w:ascii="Times New Roman" w:hAnsi="Times New Roman" w:cs="Times New Roman"/>
                <w:sz w:val="20"/>
                <w:szCs w:val="20"/>
              </w:rPr>
              <w:t xml:space="preserve"> </w:t>
            </w:r>
            <w:r>
              <w:rPr>
                <w:rFonts w:ascii="Times New Roman" w:hAnsi="Times New Roman" w:cs="Times New Roman"/>
                <w:sz w:val="20"/>
                <w:szCs w:val="20"/>
              </w:rPr>
              <w:t>-</w:t>
            </w:r>
            <w:r w:rsidRPr="00CD728A">
              <w:rPr>
                <w:rFonts w:ascii="Times New Roman" w:hAnsi="Times New Roman" w:cs="Times New Roman"/>
                <w:sz w:val="20"/>
                <w:szCs w:val="20"/>
              </w:rPr>
              <w:t xml:space="preserve"> Other code by members of the Association of National Numbering Agencies</w:t>
            </w:r>
          </w:p>
          <w:p w14:paraId="5B83402B" w14:textId="0A76C66C" w:rsidR="00F61770" w:rsidRDefault="00E00CD2" w:rsidP="00AD3A0B">
            <w:pPr>
              <w:spacing w:line="276" w:lineRule="auto"/>
              <w:rPr>
                <w:rFonts w:ascii="Times New Roman" w:hAnsi="Times New Roman" w:cs="Times New Roman"/>
                <w:sz w:val="20"/>
                <w:szCs w:val="20"/>
              </w:rPr>
            </w:pPr>
            <w:ins w:id="94" w:author="Author">
              <w:r>
                <w:rPr>
                  <w:rFonts w:ascii="Times New Roman" w:hAnsi="Times New Roman" w:cs="Times New Roman"/>
                  <w:sz w:val="20"/>
                  <w:szCs w:val="20"/>
                </w:rPr>
                <w:t>9</w:t>
              </w:r>
            </w:ins>
            <w:r w:rsidR="00F61770" w:rsidRPr="00CD728A">
              <w:rPr>
                <w:rFonts w:ascii="Times New Roman" w:hAnsi="Times New Roman" w:cs="Times New Roman"/>
                <w:sz w:val="20"/>
                <w:szCs w:val="20"/>
              </w:rPr>
              <w:t>9 - Code attributed by the undertaking</w:t>
            </w:r>
          </w:p>
          <w:p w14:paraId="55418889" w14:textId="77777777" w:rsidR="00F61770" w:rsidRPr="0061769B" w:rsidRDefault="00F61770" w:rsidP="00AD3A0B">
            <w:pPr>
              <w:spacing w:line="276" w:lineRule="auto"/>
              <w:rPr>
                <w:rFonts w:ascii="Times New Roman" w:hAnsi="Times New Roman" w:cs="Times New Roman"/>
                <w:sz w:val="20"/>
                <w:szCs w:val="20"/>
              </w:rPr>
            </w:pPr>
          </w:p>
          <w:p w14:paraId="4E1FE495" w14:textId="77777777" w:rsidR="00F61770" w:rsidRPr="0061769B" w:rsidRDefault="00F61770" w:rsidP="00AD3A0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This item is not reported for derivatives which have as underlying more than one asset or liability. </w:t>
            </w:r>
          </w:p>
        </w:tc>
      </w:tr>
      <w:tr w:rsidR="008313BB" w:rsidRPr="00CD728A" w14:paraId="1E787D48" w14:textId="77777777" w:rsidTr="001A2773">
        <w:trPr>
          <w:trHeight w:val="416"/>
        </w:trPr>
        <w:tc>
          <w:tcPr>
            <w:tcW w:w="1223" w:type="dxa"/>
            <w:hideMark/>
          </w:tcPr>
          <w:p w14:paraId="17E6653A" w14:textId="406A152D" w:rsidR="008313BB"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110</w:t>
            </w:r>
          </w:p>
          <w:p w14:paraId="7CC623C7" w14:textId="77777777" w:rsidR="008313BB" w:rsidRPr="0061769B" w:rsidRDefault="008313BB" w:rsidP="00266968">
            <w:pPr>
              <w:pStyle w:val="NoSpacing"/>
              <w:rPr>
                <w:rFonts w:ascii="Times New Roman" w:hAnsi="Times New Roman" w:cs="Times New Roman"/>
                <w:sz w:val="20"/>
                <w:szCs w:val="20"/>
              </w:rPr>
            </w:pPr>
            <w:r w:rsidRPr="00CD728A">
              <w:rPr>
                <w:rFonts w:ascii="Times New Roman" w:hAnsi="Times New Roman" w:cs="Times New Roman"/>
                <w:sz w:val="20"/>
                <w:szCs w:val="20"/>
              </w:rPr>
              <w:t>(A13)</w:t>
            </w:r>
          </w:p>
        </w:tc>
        <w:tc>
          <w:tcPr>
            <w:tcW w:w="2403" w:type="dxa"/>
            <w:hideMark/>
          </w:tcPr>
          <w:p w14:paraId="585794F5"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Use of derivative</w:t>
            </w:r>
          </w:p>
        </w:tc>
        <w:tc>
          <w:tcPr>
            <w:tcW w:w="5696" w:type="dxa"/>
            <w:hideMark/>
          </w:tcPr>
          <w:p w14:paraId="32FA6B06"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Describe the use of the derivative (micro / macro hedge, efficient portfolio management). </w:t>
            </w:r>
          </w:p>
          <w:p w14:paraId="4BE88DDC"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Micro hedge refers to derivatives covering a single financial instrument (asset or liability), forecasted transaction or other liability. </w:t>
            </w:r>
          </w:p>
          <w:p w14:paraId="3397121B"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Macro hedge refers to derivatives covering a set of financial instruments (assets or liabilities), forecasted transactions or other liabilities. </w:t>
            </w:r>
          </w:p>
          <w:p w14:paraId="4005601D" w14:textId="77777777" w:rsidR="00AD3A0B" w:rsidRDefault="008313BB" w:rsidP="00266968">
            <w:pPr>
              <w:spacing w:line="276" w:lineRule="auto"/>
              <w:rPr>
                <w:rFonts w:ascii="Times New Roman" w:hAnsi="Times New Roman" w:cs="Times New Roman"/>
                <w:sz w:val="20"/>
                <w:szCs w:val="20"/>
              </w:rPr>
            </w:pPr>
            <w:r w:rsidRPr="00175D0D">
              <w:rPr>
                <w:rFonts w:ascii="Times New Roman" w:hAnsi="Times New Roman" w:cs="Times New Roman"/>
                <w:sz w:val="20"/>
                <w:szCs w:val="20"/>
              </w:rPr>
              <w:t>Efficient portfolio management refers</w:t>
            </w:r>
            <w:r>
              <w:rPr>
                <w:rFonts w:ascii="Times New Roman" w:hAnsi="Times New Roman" w:cs="Times New Roman"/>
                <w:sz w:val="20"/>
                <w:szCs w:val="20"/>
              </w:rPr>
              <w:t xml:space="preserve"> usually</w:t>
            </w:r>
            <w:r w:rsidRPr="00175D0D">
              <w:rPr>
                <w:rFonts w:ascii="Times New Roman" w:hAnsi="Times New Roman" w:cs="Times New Roman"/>
                <w:sz w:val="20"/>
                <w:szCs w:val="20"/>
              </w:rPr>
              <w:t xml:space="preserve"> to operations where the manager wishes to im</w:t>
            </w:r>
            <w:r>
              <w:rPr>
                <w:rFonts w:ascii="Times New Roman" w:hAnsi="Times New Roman" w:cs="Times New Roman"/>
                <w:sz w:val="20"/>
                <w:szCs w:val="20"/>
              </w:rPr>
              <w:t>prove a portfolio’ income by ex</w:t>
            </w:r>
            <w:r w:rsidRPr="00175D0D">
              <w:rPr>
                <w:rFonts w:ascii="Times New Roman" w:hAnsi="Times New Roman" w:cs="Times New Roman"/>
                <w:sz w:val="20"/>
                <w:szCs w:val="20"/>
              </w:rPr>
              <w:t xml:space="preserve">changing a (lower) cash-flow pattern by another with </w:t>
            </w:r>
            <w:r>
              <w:rPr>
                <w:rFonts w:ascii="Times New Roman" w:hAnsi="Times New Roman" w:cs="Times New Roman"/>
                <w:sz w:val="20"/>
                <w:szCs w:val="20"/>
              </w:rPr>
              <w:t xml:space="preserve">a </w:t>
            </w:r>
            <w:r w:rsidRPr="00175D0D">
              <w:rPr>
                <w:rFonts w:ascii="Times New Roman" w:hAnsi="Times New Roman" w:cs="Times New Roman"/>
                <w:sz w:val="20"/>
                <w:szCs w:val="20"/>
              </w:rPr>
              <w:t>higher value, using a derivative or set of derivatives, without changing the asset’ por</w:t>
            </w:r>
            <w:r>
              <w:rPr>
                <w:rFonts w:ascii="Times New Roman" w:hAnsi="Times New Roman" w:cs="Times New Roman"/>
                <w:sz w:val="20"/>
                <w:szCs w:val="20"/>
              </w:rPr>
              <w:t>tfolio composition, hav</w:t>
            </w:r>
            <w:r w:rsidRPr="00175D0D">
              <w:rPr>
                <w:rFonts w:ascii="Times New Roman" w:hAnsi="Times New Roman" w:cs="Times New Roman"/>
                <w:sz w:val="20"/>
                <w:szCs w:val="20"/>
              </w:rPr>
              <w:t>ing a lower investment amount and less transaction costs.</w:t>
            </w:r>
            <w:r>
              <w:rPr>
                <w:rFonts w:ascii="Times New Roman" w:hAnsi="Times New Roman" w:cs="Times New Roman"/>
                <w:sz w:val="20"/>
                <w:szCs w:val="20"/>
              </w:rPr>
              <w:t xml:space="preserve"> </w:t>
            </w:r>
          </w:p>
          <w:p w14:paraId="459E5FD6" w14:textId="7D4FE3BD" w:rsidR="008313BB" w:rsidRPr="0061769B" w:rsidRDefault="008313BB" w:rsidP="00266968">
            <w:pPr>
              <w:spacing w:line="276" w:lineRule="auto"/>
              <w:rPr>
                <w:rFonts w:ascii="Times New Roman" w:hAnsi="Times New Roman" w:cs="Times New Roman"/>
                <w:sz w:val="20"/>
                <w:szCs w:val="20"/>
              </w:rPr>
            </w:pPr>
            <w:r w:rsidRPr="0061769B">
              <w:rPr>
                <w:rFonts w:ascii="Times New Roman" w:hAnsi="Times New Roman" w:cs="Times New Roman"/>
                <w:sz w:val="20"/>
                <w:szCs w:val="20"/>
              </w:rPr>
              <w:t>One of the options in the following closed list shall be used:</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1 </w:t>
            </w:r>
            <w:r w:rsidRPr="0061769B">
              <w:rPr>
                <w:rFonts w:ascii="Times New Roman" w:hAnsi="Times New Roman" w:cs="Times New Roman"/>
                <w:sz w:val="20"/>
                <w:szCs w:val="20"/>
              </w:rPr>
              <w:t>- Micro hedge</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2 </w:t>
            </w:r>
            <w:r w:rsidRPr="0061769B">
              <w:rPr>
                <w:rFonts w:ascii="Times New Roman" w:hAnsi="Times New Roman" w:cs="Times New Roman"/>
                <w:sz w:val="20"/>
                <w:szCs w:val="20"/>
              </w:rPr>
              <w:t>- Macro hedge</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3 </w:t>
            </w:r>
            <w:r w:rsidRPr="0061769B">
              <w:rPr>
                <w:rFonts w:ascii="Times New Roman" w:hAnsi="Times New Roman" w:cs="Times New Roman"/>
                <w:sz w:val="20"/>
                <w:szCs w:val="20"/>
              </w:rPr>
              <w:t xml:space="preserve">- Matching assets and liabilities cash-flows </w:t>
            </w:r>
            <w:ins w:id="95" w:author="Author">
              <w:r w:rsidR="001D7687">
                <w:rPr>
                  <w:rFonts w:ascii="Times New Roman" w:hAnsi="Times New Roman" w:cs="Times New Roman"/>
                  <w:sz w:val="20"/>
                  <w:szCs w:val="20"/>
                </w:rPr>
                <w:t>used in the context of matching adjustment portfolios</w:t>
              </w:r>
              <w:r w:rsidR="001D7687" w:rsidRPr="0061769B">
                <w:rPr>
                  <w:rFonts w:ascii="Times New Roman" w:hAnsi="Times New Roman" w:cs="Times New Roman"/>
                  <w:sz w:val="20"/>
                  <w:szCs w:val="20"/>
                </w:rPr>
                <w:t xml:space="preserve"> </w:t>
              </w:r>
            </w:ins>
          </w:p>
          <w:p w14:paraId="67CF8043" w14:textId="344F4530" w:rsidR="008313BB" w:rsidRPr="0061769B" w:rsidRDefault="008313BB" w:rsidP="00266968">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 xml:space="preserve">4 </w:t>
            </w:r>
            <w:r w:rsidRPr="0061769B">
              <w:rPr>
                <w:rFonts w:ascii="Times New Roman" w:hAnsi="Times New Roman" w:cs="Times New Roman"/>
                <w:sz w:val="20"/>
                <w:szCs w:val="20"/>
              </w:rPr>
              <w:t>- Efficient portfolio management, other than “Matching assets and liabilities cash-flows”</w:t>
            </w:r>
            <w:ins w:id="96" w:author="Author">
              <w:r w:rsidR="001D7687">
                <w:rPr>
                  <w:rFonts w:ascii="Times New Roman" w:hAnsi="Times New Roman" w:cs="Times New Roman"/>
                  <w:sz w:val="20"/>
                  <w:szCs w:val="20"/>
                </w:rPr>
                <w:t xml:space="preserve"> used in the context of matching adjustment portfolios</w:t>
              </w:r>
              <w:r w:rsidR="001D7687" w:rsidRPr="0061769B">
                <w:rPr>
                  <w:rFonts w:ascii="Times New Roman" w:hAnsi="Times New Roman" w:cs="Times New Roman"/>
                  <w:sz w:val="20"/>
                  <w:szCs w:val="20"/>
                </w:rPr>
                <w:t>”</w:t>
              </w:r>
            </w:ins>
          </w:p>
        </w:tc>
      </w:tr>
      <w:tr w:rsidR="008313BB" w:rsidRPr="00CD728A" w14:paraId="2F3DE06C" w14:textId="77777777" w:rsidTr="001A2773">
        <w:trPr>
          <w:trHeight w:val="346"/>
        </w:trPr>
        <w:tc>
          <w:tcPr>
            <w:tcW w:w="1223" w:type="dxa"/>
            <w:hideMark/>
          </w:tcPr>
          <w:p w14:paraId="0F6AFF10" w14:textId="2604BBF9" w:rsidR="008313BB"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12</w:t>
            </w:r>
            <w:r>
              <w:rPr>
                <w:rFonts w:ascii="Times New Roman" w:hAnsi="Times New Roman" w:cs="Times New Roman"/>
                <w:sz w:val="20"/>
                <w:szCs w:val="20"/>
              </w:rPr>
              <w:t>0</w:t>
            </w:r>
          </w:p>
          <w:p w14:paraId="16C7BC5E" w14:textId="77777777" w:rsidR="008313BB" w:rsidRPr="0061769B" w:rsidRDefault="008313BB" w:rsidP="00266968">
            <w:pPr>
              <w:pStyle w:val="NoSpacing"/>
              <w:rPr>
                <w:rFonts w:ascii="Times New Roman" w:hAnsi="Times New Roman" w:cs="Times New Roman"/>
                <w:sz w:val="20"/>
                <w:szCs w:val="20"/>
              </w:rPr>
            </w:pPr>
            <w:r w:rsidRPr="00CD728A">
              <w:rPr>
                <w:rFonts w:ascii="Times New Roman" w:hAnsi="Times New Roman" w:cs="Times New Roman"/>
                <w:sz w:val="20"/>
                <w:szCs w:val="20"/>
              </w:rPr>
              <w:t>(A14)</w:t>
            </w:r>
          </w:p>
        </w:tc>
        <w:tc>
          <w:tcPr>
            <w:tcW w:w="2403" w:type="dxa"/>
            <w:hideMark/>
          </w:tcPr>
          <w:p w14:paraId="0792146E"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Delta</w:t>
            </w:r>
          </w:p>
        </w:tc>
        <w:tc>
          <w:tcPr>
            <w:tcW w:w="5696" w:type="dxa"/>
            <w:hideMark/>
          </w:tcPr>
          <w:p w14:paraId="0A266EDF"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Only applicable to CIC categories B and C (Call and put options), with reference to the reporting date.</w:t>
            </w:r>
          </w:p>
          <w:p w14:paraId="7F78093F"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Measures the rate of change of option value with respect to changes in the underlying asset's price. </w:t>
            </w:r>
          </w:p>
          <w:p w14:paraId="3B07A47B"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This </w:t>
            </w:r>
            <w:r w:rsidRPr="00CD728A">
              <w:rPr>
                <w:rFonts w:ascii="Times New Roman" w:hAnsi="Times New Roman" w:cs="Times New Roman"/>
                <w:sz w:val="20"/>
                <w:szCs w:val="20"/>
              </w:rPr>
              <w:t>shall</w:t>
            </w:r>
            <w:r w:rsidRPr="0061769B">
              <w:rPr>
                <w:rFonts w:ascii="Times New Roman" w:hAnsi="Times New Roman" w:cs="Times New Roman"/>
                <w:sz w:val="20"/>
                <w:szCs w:val="20"/>
              </w:rPr>
              <w:t xml:space="preserve"> be reported as a decimal. </w:t>
            </w:r>
          </w:p>
        </w:tc>
      </w:tr>
      <w:tr w:rsidR="008313BB" w:rsidRPr="00CD728A" w14:paraId="4FE095C5" w14:textId="77777777" w:rsidTr="001A2773">
        <w:trPr>
          <w:trHeight w:val="1875"/>
        </w:trPr>
        <w:tc>
          <w:tcPr>
            <w:tcW w:w="1223" w:type="dxa"/>
            <w:hideMark/>
          </w:tcPr>
          <w:p w14:paraId="73D74BA0" w14:textId="51A6DA86" w:rsidR="008313BB"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13</w:t>
            </w:r>
            <w:r>
              <w:rPr>
                <w:rFonts w:ascii="Times New Roman" w:hAnsi="Times New Roman" w:cs="Times New Roman"/>
                <w:sz w:val="20"/>
                <w:szCs w:val="20"/>
              </w:rPr>
              <w:t>0</w:t>
            </w:r>
          </w:p>
          <w:p w14:paraId="257D2267" w14:textId="77777777" w:rsidR="008313BB" w:rsidRPr="0061769B" w:rsidRDefault="008313BB" w:rsidP="00266968">
            <w:pPr>
              <w:pStyle w:val="NoSpacing"/>
              <w:rPr>
                <w:rFonts w:ascii="Times New Roman" w:hAnsi="Times New Roman" w:cs="Times New Roman"/>
                <w:sz w:val="20"/>
                <w:szCs w:val="20"/>
              </w:rPr>
            </w:pPr>
            <w:r w:rsidRPr="00CD728A">
              <w:rPr>
                <w:rFonts w:ascii="Times New Roman" w:hAnsi="Times New Roman" w:cs="Times New Roman"/>
                <w:sz w:val="20"/>
                <w:szCs w:val="20"/>
              </w:rPr>
              <w:t>(A15)</w:t>
            </w:r>
          </w:p>
        </w:tc>
        <w:tc>
          <w:tcPr>
            <w:tcW w:w="2403" w:type="dxa"/>
            <w:hideMark/>
          </w:tcPr>
          <w:p w14:paraId="4C9D84D6"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Notional amount of the derivative</w:t>
            </w:r>
          </w:p>
        </w:tc>
        <w:tc>
          <w:tcPr>
            <w:tcW w:w="5696" w:type="dxa"/>
            <w:hideMark/>
          </w:tcPr>
          <w:p w14:paraId="51FDE127"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The amount covered or exposed to the derivative. </w:t>
            </w:r>
          </w:p>
          <w:p w14:paraId="13B38617" w14:textId="647E45B2"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For futures and options corresponds to contract size multiplied by the trigger value and by the number of contracts reported in that line. For swaps and forwards it corresponds to the contract amount of </w:t>
            </w:r>
            <w:r>
              <w:rPr>
                <w:rFonts w:ascii="Times New Roman" w:hAnsi="Times New Roman" w:cs="Times New Roman"/>
                <w:sz w:val="20"/>
                <w:szCs w:val="20"/>
              </w:rPr>
              <w:t xml:space="preserve">the </w:t>
            </w:r>
            <w:r w:rsidRPr="0061769B">
              <w:rPr>
                <w:rFonts w:ascii="Times New Roman" w:hAnsi="Times New Roman" w:cs="Times New Roman"/>
                <w:sz w:val="20"/>
                <w:szCs w:val="20"/>
              </w:rPr>
              <w:t>contracts reported in that line.</w:t>
            </w:r>
            <w:ins w:id="97" w:author="Author">
              <w:r w:rsidR="00604CB4">
                <w:rPr>
                  <w:rFonts w:ascii="Times New Roman" w:hAnsi="Times New Roman" w:cs="Times New Roman"/>
                  <w:sz w:val="20"/>
                  <w:szCs w:val="20"/>
                </w:rPr>
                <w:t xml:space="preserve"> </w:t>
              </w:r>
              <w:r w:rsidR="00604CB4" w:rsidRPr="00604CB4">
                <w:rPr>
                  <w:rFonts w:ascii="Times New Roman" w:hAnsi="Times New Roman" w:cs="Times New Roman"/>
                  <w:sz w:val="20"/>
                  <w:szCs w:val="20"/>
                </w:rPr>
                <w:t>When the trigger value corresponds to a range, the average value of the range shall be used.</w:t>
              </w:r>
            </w:ins>
          </w:p>
          <w:p w14:paraId="692BC990"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The notional amount refers to the amount that is being hedged / invested (when not covering risks). If several trades occur,</w:t>
            </w:r>
            <w:r>
              <w:rPr>
                <w:rFonts w:ascii="Times New Roman" w:hAnsi="Times New Roman" w:cs="Times New Roman"/>
                <w:sz w:val="20"/>
                <w:szCs w:val="20"/>
              </w:rPr>
              <w:t xml:space="preserve"> it</w:t>
            </w:r>
            <w:r w:rsidRPr="0061769B">
              <w:rPr>
                <w:rFonts w:ascii="Times New Roman" w:hAnsi="Times New Roman" w:cs="Times New Roman"/>
                <w:sz w:val="20"/>
                <w:szCs w:val="20"/>
              </w:rPr>
              <w:t xml:space="preserve"> </w:t>
            </w:r>
            <w:r w:rsidRPr="00CD728A">
              <w:rPr>
                <w:rFonts w:ascii="Times New Roman" w:hAnsi="Times New Roman" w:cs="Times New Roman"/>
                <w:sz w:val="20"/>
                <w:szCs w:val="20"/>
              </w:rPr>
              <w:t>shall</w:t>
            </w:r>
            <w:r w:rsidRPr="0061769B">
              <w:rPr>
                <w:rFonts w:ascii="Times New Roman" w:hAnsi="Times New Roman" w:cs="Times New Roman"/>
                <w:sz w:val="20"/>
                <w:szCs w:val="20"/>
              </w:rPr>
              <w:t xml:space="preserve"> be the net amount at the reporting date.</w:t>
            </w:r>
          </w:p>
        </w:tc>
      </w:tr>
      <w:tr w:rsidR="008313BB" w:rsidRPr="00CD728A" w14:paraId="3DC08071" w14:textId="77777777" w:rsidTr="001A2773">
        <w:trPr>
          <w:trHeight w:val="4185"/>
        </w:trPr>
        <w:tc>
          <w:tcPr>
            <w:tcW w:w="1223" w:type="dxa"/>
            <w:hideMark/>
          </w:tcPr>
          <w:p w14:paraId="75DE7517" w14:textId="6431622E" w:rsidR="008313BB"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14</w:t>
            </w:r>
            <w:r>
              <w:rPr>
                <w:rFonts w:ascii="Times New Roman" w:hAnsi="Times New Roman" w:cs="Times New Roman"/>
                <w:sz w:val="20"/>
                <w:szCs w:val="20"/>
              </w:rPr>
              <w:t>0</w:t>
            </w:r>
          </w:p>
          <w:p w14:paraId="723EDAFB" w14:textId="77777777" w:rsidR="008313BB" w:rsidRPr="0061769B" w:rsidRDefault="008313BB" w:rsidP="00266968">
            <w:pPr>
              <w:pStyle w:val="NoSpacing"/>
              <w:rPr>
                <w:rFonts w:ascii="Times New Roman" w:hAnsi="Times New Roman" w:cs="Times New Roman"/>
                <w:sz w:val="20"/>
                <w:szCs w:val="20"/>
              </w:rPr>
            </w:pPr>
            <w:r w:rsidRPr="00CD728A">
              <w:rPr>
                <w:rFonts w:ascii="Times New Roman" w:hAnsi="Times New Roman" w:cs="Times New Roman"/>
                <w:sz w:val="20"/>
                <w:szCs w:val="20"/>
              </w:rPr>
              <w:t>(A16)</w:t>
            </w:r>
          </w:p>
        </w:tc>
        <w:tc>
          <w:tcPr>
            <w:tcW w:w="2403" w:type="dxa"/>
            <w:hideMark/>
          </w:tcPr>
          <w:p w14:paraId="7063B11D"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Buyer/Seller</w:t>
            </w:r>
          </w:p>
        </w:tc>
        <w:tc>
          <w:tcPr>
            <w:tcW w:w="5696" w:type="dxa"/>
            <w:hideMark/>
          </w:tcPr>
          <w:p w14:paraId="3B8E8EF6"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Only for futures and options, swaps and credit derivatives contracts (currency, credit and securities swaps). </w:t>
            </w:r>
          </w:p>
          <w:p w14:paraId="670F3CB8"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Identify whether the derivative contract was bought or sold. </w:t>
            </w:r>
          </w:p>
          <w:p w14:paraId="4E995860"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The buyer and seller position for swaps is defined relatively to the security or notional amount and the swap flows. </w:t>
            </w:r>
          </w:p>
          <w:p w14:paraId="6BE04C8A"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 seller of a swap owns the security or notional amount at the contract inception and agrees to deliver during the contract term that security or notional amount, including any other outflows related to the contract, when applicable.</w:t>
            </w:r>
          </w:p>
          <w:p w14:paraId="16E53908"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 buyer of a swap will own the security or the notional amount at the end of the derivatives contact and will receive during the contract term that security or notional amount, including any other inflows related to the contract, when applicable.</w:t>
            </w:r>
          </w:p>
          <w:p w14:paraId="72C994C9"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One of the options in the following closed list shall be used, with the exception of Interest Rate Swaps:</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1 - </w:t>
            </w:r>
            <w:r w:rsidRPr="0061769B">
              <w:rPr>
                <w:rFonts w:ascii="Times New Roman" w:hAnsi="Times New Roman" w:cs="Times New Roman"/>
                <w:sz w:val="20"/>
                <w:szCs w:val="20"/>
              </w:rPr>
              <w:t xml:space="preserve">Buyer </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2 - </w:t>
            </w:r>
            <w:r w:rsidRPr="0061769B">
              <w:rPr>
                <w:rFonts w:ascii="Times New Roman" w:hAnsi="Times New Roman" w:cs="Times New Roman"/>
                <w:sz w:val="20"/>
                <w:szCs w:val="20"/>
              </w:rPr>
              <w:t>Seller</w:t>
            </w:r>
          </w:p>
          <w:p w14:paraId="3A5DDBA8" w14:textId="77777777" w:rsidR="008313BB" w:rsidRPr="0061769B" w:rsidRDefault="008313BB" w:rsidP="00266968">
            <w:pPr>
              <w:rPr>
                <w:rFonts w:ascii="Times New Roman" w:hAnsi="Times New Roman" w:cs="Times New Roman"/>
                <w:sz w:val="20"/>
                <w:szCs w:val="20"/>
              </w:rPr>
            </w:pPr>
            <w:r w:rsidRPr="0061769B">
              <w:rPr>
                <w:rFonts w:ascii="Times New Roman" w:hAnsi="Times New Roman" w:cs="Times New Roman"/>
                <w:sz w:val="20"/>
                <w:szCs w:val="20"/>
              </w:rPr>
              <w:t>For interest rate swaps one of the options in the following closed list shall be use:</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3 - </w:t>
            </w:r>
            <w:r w:rsidRPr="0061769B">
              <w:rPr>
                <w:rFonts w:ascii="Times New Roman" w:hAnsi="Times New Roman" w:cs="Times New Roman"/>
                <w:sz w:val="20"/>
                <w:szCs w:val="20"/>
              </w:rPr>
              <w:t xml:space="preserve">FX-FL: Deliver fixed-for-floating </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4 - </w:t>
            </w:r>
            <w:r w:rsidRPr="0061769B">
              <w:rPr>
                <w:rFonts w:ascii="Times New Roman" w:hAnsi="Times New Roman" w:cs="Times New Roman"/>
                <w:sz w:val="20"/>
                <w:szCs w:val="20"/>
              </w:rPr>
              <w:t xml:space="preserve">FX-FX: Deliver fixed-for-fixed </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5 - </w:t>
            </w:r>
            <w:r w:rsidRPr="0061769B">
              <w:rPr>
                <w:rFonts w:ascii="Times New Roman" w:hAnsi="Times New Roman" w:cs="Times New Roman"/>
                <w:sz w:val="20"/>
                <w:szCs w:val="20"/>
              </w:rPr>
              <w:t>FL-FX: Deliver floating-for-fixed</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6 - </w:t>
            </w:r>
            <w:r w:rsidRPr="0061769B">
              <w:rPr>
                <w:rFonts w:ascii="Times New Roman" w:hAnsi="Times New Roman" w:cs="Times New Roman"/>
                <w:sz w:val="20"/>
                <w:szCs w:val="20"/>
              </w:rPr>
              <w:t>FL-FL: Deliver floating-for-floating</w:t>
            </w:r>
          </w:p>
        </w:tc>
      </w:tr>
      <w:tr w:rsidR="008313BB" w:rsidRPr="00CD728A" w14:paraId="1109B937" w14:textId="77777777" w:rsidTr="001A2773">
        <w:trPr>
          <w:trHeight w:val="691"/>
        </w:trPr>
        <w:tc>
          <w:tcPr>
            <w:tcW w:w="1223" w:type="dxa"/>
            <w:hideMark/>
          </w:tcPr>
          <w:p w14:paraId="1D0C42AC" w14:textId="6353D2EB" w:rsidR="008313BB"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15</w:t>
            </w:r>
            <w:r>
              <w:rPr>
                <w:rFonts w:ascii="Times New Roman" w:hAnsi="Times New Roman" w:cs="Times New Roman"/>
                <w:sz w:val="20"/>
                <w:szCs w:val="20"/>
              </w:rPr>
              <w:t>0</w:t>
            </w:r>
          </w:p>
          <w:p w14:paraId="7A668F3B" w14:textId="77777777" w:rsidR="008313BB" w:rsidRPr="0061769B" w:rsidRDefault="008313BB" w:rsidP="00266968">
            <w:pPr>
              <w:rPr>
                <w:rFonts w:ascii="Times New Roman" w:hAnsi="Times New Roman" w:cs="Times New Roman"/>
                <w:sz w:val="20"/>
                <w:szCs w:val="20"/>
              </w:rPr>
            </w:pPr>
            <w:r w:rsidRPr="00CD728A">
              <w:rPr>
                <w:rFonts w:ascii="Times New Roman" w:hAnsi="Times New Roman" w:cs="Times New Roman"/>
                <w:sz w:val="20"/>
                <w:szCs w:val="20"/>
              </w:rPr>
              <w:t>(A17)</w:t>
            </w:r>
          </w:p>
        </w:tc>
        <w:tc>
          <w:tcPr>
            <w:tcW w:w="2403" w:type="dxa"/>
            <w:hideMark/>
          </w:tcPr>
          <w:p w14:paraId="4B91C6F7"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Premium paid to date</w:t>
            </w:r>
          </w:p>
        </w:tc>
        <w:tc>
          <w:tcPr>
            <w:tcW w:w="5696" w:type="dxa"/>
            <w:hideMark/>
          </w:tcPr>
          <w:p w14:paraId="328AC73A" w14:textId="77777777" w:rsidR="008313BB" w:rsidRPr="0061769B" w:rsidRDefault="008313BB" w:rsidP="00266968">
            <w:pPr>
              <w:spacing w:after="12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The payment made (if bought), for options and also up-front and periodical premium amounts paid for swaps, since inception. </w:t>
            </w:r>
          </w:p>
        </w:tc>
      </w:tr>
      <w:tr w:rsidR="008313BB" w:rsidRPr="00CD728A" w14:paraId="1D6A7A99" w14:textId="77777777" w:rsidTr="001A2773">
        <w:trPr>
          <w:trHeight w:val="701"/>
        </w:trPr>
        <w:tc>
          <w:tcPr>
            <w:tcW w:w="1223" w:type="dxa"/>
          </w:tcPr>
          <w:p w14:paraId="3D132ED9" w14:textId="1EEB9ADF" w:rsidR="008313BB" w:rsidRPr="0061769B"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16</w:t>
            </w:r>
            <w:r>
              <w:rPr>
                <w:rFonts w:ascii="Times New Roman" w:hAnsi="Times New Roman" w:cs="Times New Roman"/>
                <w:sz w:val="20"/>
                <w:szCs w:val="20"/>
              </w:rPr>
              <w:t>0</w:t>
            </w:r>
          </w:p>
        </w:tc>
        <w:tc>
          <w:tcPr>
            <w:tcW w:w="2403" w:type="dxa"/>
          </w:tcPr>
          <w:p w14:paraId="23F919B1"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Premium received to date</w:t>
            </w:r>
          </w:p>
        </w:tc>
        <w:tc>
          <w:tcPr>
            <w:tcW w:w="5696" w:type="dxa"/>
          </w:tcPr>
          <w:p w14:paraId="265B737E"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The payment received (if sold), for options and also up-front and periodical premium amounts received for swaps, since inception.</w:t>
            </w:r>
          </w:p>
        </w:tc>
      </w:tr>
      <w:tr w:rsidR="008313BB" w:rsidRPr="00CD728A" w14:paraId="31DD153C" w14:textId="77777777" w:rsidTr="001A2773">
        <w:trPr>
          <w:trHeight w:val="1335"/>
        </w:trPr>
        <w:tc>
          <w:tcPr>
            <w:tcW w:w="1223" w:type="dxa"/>
            <w:hideMark/>
          </w:tcPr>
          <w:p w14:paraId="18EE008C" w14:textId="785D87F3" w:rsidR="008313BB"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17</w:t>
            </w:r>
            <w:r>
              <w:rPr>
                <w:rFonts w:ascii="Times New Roman" w:hAnsi="Times New Roman" w:cs="Times New Roman"/>
                <w:sz w:val="20"/>
                <w:szCs w:val="20"/>
              </w:rPr>
              <w:t>0</w:t>
            </w:r>
          </w:p>
          <w:p w14:paraId="7D97C0D7" w14:textId="77777777" w:rsidR="008313BB" w:rsidRPr="0061769B" w:rsidRDefault="008313BB" w:rsidP="00266968">
            <w:pPr>
              <w:pStyle w:val="NoSpacing"/>
              <w:rPr>
                <w:rFonts w:ascii="Times New Roman" w:hAnsi="Times New Roman" w:cs="Times New Roman"/>
                <w:sz w:val="20"/>
                <w:szCs w:val="20"/>
              </w:rPr>
            </w:pPr>
            <w:r w:rsidRPr="00CD728A">
              <w:rPr>
                <w:rFonts w:ascii="Times New Roman" w:hAnsi="Times New Roman" w:cs="Times New Roman"/>
                <w:sz w:val="20"/>
                <w:szCs w:val="20"/>
              </w:rPr>
              <w:t>(A19)</w:t>
            </w:r>
          </w:p>
        </w:tc>
        <w:tc>
          <w:tcPr>
            <w:tcW w:w="2403" w:type="dxa"/>
            <w:hideMark/>
          </w:tcPr>
          <w:p w14:paraId="41CDEAF9"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Number of contracts</w:t>
            </w:r>
          </w:p>
        </w:tc>
        <w:tc>
          <w:tcPr>
            <w:tcW w:w="5696" w:type="dxa"/>
            <w:hideMark/>
          </w:tcPr>
          <w:p w14:paraId="13BC1778" w14:textId="782202DA"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Number of similar derivative contracts reported in the line. It shall be the number of contracts entered into. For Over-The-Counte</w:t>
            </w:r>
            <w:r w:rsidRPr="00CD728A">
              <w:rPr>
                <w:rFonts w:ascii="Times New Roman" w:hAnsi="Times New Roman" w:cs="Times New Roman"/>
                <w:sz w:val="20"/>
                <w:szCs w:val="20"/>
              </w:rPr>
              <w:t>r</w:t>
            </w:r>
            <w:r>
              <w:rPr>
                <w:rFonts w:ascii="Times New Roman" w:hAnsi="Times New Roman" w:cs="Times New Roman"/>
                <w:sz w:val="20"/>
                <w:szCs w:val="20"/>
              </w:rPr>
              <w:t xml:space="preserve"> derivatives</w:t>
            </w:r>
            <w:r w:rsidRPr="0061769B">
              <w:rPr>
                <w:rFonts w:ascii="Times New Roman" w:hAnsi="Times New Roman" w:cs="Times New Roman"/>
                <w:sz w:val="20"/>
                <w:szCs w:val="20"/>
              </w:rPr>
              <w:t xml:space="preserve">, e.g., one swap contract, </w:t>
            </w:r>
            <w:ins w:id="98" w:author="Author">
              <w:r w:rsidR="00B57836">
                <w:rPr>
                  <w:rFonts w:ascii="Times New Roman" w:hAnsi="Times New Roman" w:cs="Times New Roman"/>
                  <w:sz w:val="20"/>
                  <w:szCs w:val="20"/>
                </w:rPr>
                <w:t>“</w:t>
              </w:r>
            </w:ins>
            <w:r w:rsidRPr="0061769B">
              <w:rPr>
                <w:rFonts w:ascii="Times New Roman" w:hAnsi="Times New Roman" w:cs="Times New Roman"/>
                <w:sz w:val="20"/>
                <w:szCs w:val="20"/>
              </w:rPr>
              <w:t>1</w:t>
            </w:r>
            <w:ins w:id="99" w:author="Author">
              <w:r w:rsidR="00B57836">
                <w:rPr>
                  <w:rFonts w:ascii="Times New Roman" w:hAnsi="Times New Roman" w:cs="Times New Roman"/>
                  <w:sz w:val="20"/>
                  <w:szCs w:val="20"/>
                </w:rPr>
                <w:t>”</w:t>
              </w:r>
            </w:ins>
            <w:r w:rsidRPr="0061769B">
              <w:rPr>
                <w:rFonts w:ascii="Times New Roman" w:hAnsi="Times New Roman" w:cs="Times New Roman"/>
                <w:sz w:val="20"/>
                <w:szCs w:val="20"/>
              </w:rPr>
              <w:t xml:space="preserve"> </w:t>
            </w:r>
            <w:r w:rsidRPr="00CD728A">
              <w:rPr>
                <w:rFonts w:ascii="Times New Roman" w:hAnsi="Times New Roman" w:cs="Times New Roman"/>
                <w:sz w:val="20"/>
                <w:szCs w:val="20"/>
              </w:rPr>
              <w:t>shall</w:t>
            </w:r>
            <w:r w:rsidRPr="0061769B">
              <w:rPr>
                <w:rFonts w:ascii="Times New Roman" w:hAnsi="Times New Roman" w:cs="Times New Roman"/>
                <w:sz w:val="20"/>
                <w:szCs w:val="20"/>
              </w:rPr>
              <w:t xml:space="preserve"> be reported, if ten swaps with the same characteristics, </w:t>
            </w:r>
            <w:ins w:id="100" w:author="Author">
              <w:r w:rsidR="00B57836">
                <w:rPr>
                  <w:rFonts w:ascii="Times New Roman" w:hAnsi="Times New Roman" w:cs="Times New Roman"/>
                  <w:sz w:val="20"/>
                  <w:szCs w:val="20"/>
                </w:rPr>
                <w:t>“</w:t>
              </w:r>
            </w:ins>
            <w:r w:rsidRPr="0061769B">
              <w:rPr>
                <w:rFonts w:ascii="Times New Roman" w:hAnsi="Times New Roman" w:cs="Times New Roman"/>
                <w:sz w:val="20"/>
                <w:szCs w:val="20"/>
              </w:rPr>
              <w:t>10</w:t>
            </w:r>
            <w:ins w:id="101" w:author="Author">
              <w:r w:rsidR="00B57836">
                <w:rPr>
                  <w:rFonts w:ascii="Times New Roman" w:hAnsi="Times New Roman" w:cs="Times New Roman"/>
                  <w:sz w:val="20"/>
                  <w:szCs w:val="20"/>
                </w:rPr>
                <w:t>”</w:t>
              </w:r>
            </w:ins>
            <w:r w:rsidRPr="0061769B">
              <w:rPr>
                <w:rFonts w:ascii="Times New Roman" w:hAnsi="Times New Roman" w:cs="Times New Roman"/>
                <w:sz w:val="20"/>
                <w:szCs w:val="20"/>
              </w:rPr>
              <w:t xml:space="preserve"> </w:t>
            </w:r>
            <w:r w:rsidRPr="00CD728A">
              <w:rPr>
                <w:rFonts w:ascii="Times New Roman" w:hAnsi="Times New Roman" w:cs="Times New Roman"/>
                <w:sz w:val="20"/>
                <w:szCs w:val="20"/>
              </w:rPr>
              <w:t>shall</w:t>
            </w:r>
            <w:r w:rsidRPr="0061769B">
              <w:rPr>
                <w:rFonts w:ascii="Times New Roman" w:hAnsi="Times New Roman" w:cs="Times New Roman"/>
                <w:sz w:val="20"/>
                <w:szCs w:val="20"/>
              </w:rPr>
              <w:t xml:space="preserve"> be reported.</w:t>
            </w:r>
            <w:r w:rsidRPr="0061769B">
              <w:rPr>
                <w:rFonts w:ascii="Times New Roman" w:hAnsi="Times New Roman" w:cs="Times New Roman"/>
                <w:sz w:val="20"/>
                <w:szCs w:val="20"/>
              </w:rPr>
              <w:br/>
              <w:t>The number of contracts shall be the ones outstanding at the reporting date.</w:t>
            </w:r>
          </w:p>
        </w:tc>
      </w:tr>
      <w:tr w:rsidR="008313BB" w:rsidRPr="00CD728A" w14:paraId="424D346D" w14:textId="77777777" w:rsidTr="001A2773">
        <w:trPr>
          <w:trHeight w:val="1245"/>
        </w:trPr>
        <w:tc>
          <w:tcPr>
            <w:tcW w:w="1223" w:type="dxa"/>
            <w:hideMark/>
          </w:tcPr>
          <w:p w14:paraId="098472F2" w14:textId="1566C3DF" w:rsidR="008313BB"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18</w:t>
            </w:r>
            <w:r>
              <w:rPr>
                <w:rFonts w:ascii="Times New Roman" w:hAnsi="Times New Roman" w:cs="Times New Roman"/>
                <w:sz w:val="20"/>
                <w:szCs w:val="20"/>
              </w:rPr>
              <w:t>0</w:t>
            </w:r>
          </w:p>
          <w:p w14:paraId="393A60B7" w14:textId="77777777" w:rsidR="008313BB" w:rsidRPr="0061769B" w:rsidRDefault="008313BB" w:rsidP="00266968">
            <w:pPr>
              <w:pStyle w:val="NoSpacing"/>
              <w:rPr>
                <w:rFonts w:ascii="Times New Roman" w:hAnsi="Times New Roman" w:cs="Times New Roman"/>
                <w:sz w:val="20"/>
                <w:szCs w:val="20"/>
              </w:rPr>
            </w:pPr>
            <w:r w:rsidRPr="00CD728A">
              <w:rPr>
                <w:rFonts w:ascii="Times New Roman" w:hAnsi="Times New Roman" w:cs="Times New Roman"/>
                <w:sz w:val="20"/>
                <w:szCs w:val="20"/>
              </w:rPr>
              <w:t>(A20)</w:t>
            </w:r>
          </w:p>
        </w:tc>
        <w:tc>
          <w:tcPr>
            <w:tcW w:w="2403" w:type="dxa"/>
            <w:hideMark/>
          </w:tcPr>
          <w:p w14:paraId="0F9D2C2B"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Contract size</w:t>
            </w:r>
          </w:p>
        </w:tc>
        <w:tc>
          <w:tcPr>
            <w:tcW w:w="5696" w:type="dxa"/>
            <w:hideMark/>
          </w:tcPr>
          <w:p w14:paraId="1BB41F60"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Number of underlying assets in the contract (e.g. for equity futures it is the number of equities to be delivered per derivative contract at maturity, for bond futures it is the reference amount underlying each contract).</w:t>
            </w:r>
            <w:r w:rsidRPr="0061769B">
              <w:rPr>
                <w:rFonts w:ascii="Times New Roman" w:hAnsi="Times New Roman" w:cs="Times New Roman"/>
                <w:sz w:val="20"/>
                <w:szCs w:val="20"/>
              </w:rPr>
              <w:br/>
              <w:t>The way the contract size is defined varies according with the type of instrument. For futures on equities it is common to find the contract size defined as a function of the number of shares underlying the contract.</w:t>
            </w:r>
          </w:p>
          <w:p w14:paraId="682470BA"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For futures on bonds, it is the bond nominal amount underlying the contract.</w:t>
            </w:r>
          </w:p>
          <w:p w14:paraId="59057B04"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Only applicable for futures and options.</w:t>
            </w:r>
          </w:p>
        </w:tc>
      </w:tr>
      <w:tr w:rsidR="008313BB" w:rsidRPr="00CD728A" w14:paraId="0DFA43E8" w14:textId="77777777" w:rsidTr="001A2773">
        <w:trPr>
          <w:trHeight w:val="702"/>
        </w:trPr>
        <w:tc>
          <w:tcPr>
            <w:tcW w:w="1223" w:type="dxa"/>
            <w:hideMark/>
          </w:tcPr>
          <w:p w14:paraId="0B810B56" w14:textId="79204CCE" w:rsidR="008313BB"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19</w:t>
            </w:r>
            <w:r>
              <w:rPr>
                <w:rFonts w:ascii="Times New Roman" w:hAnsi="Times New Roman" w:cs="Times New Roman"/>
                <w:sz w:val="20"/>
                <w:szCs w:val="20"/>
              </w:rPr>
              <w:t>0</w:t>
            </w:r>
          </w:p>
          <w:p w14:paraId="709C8648" w14:textId="77777777" w:rsidR="008313BB" w:rsidRPr="0061769B" w:rsidRDefault="008313BB" w:rsidP="00266968">
            <w:pPr>
              <w:pStyle w:val="NoSpacing"/>
              <w:rPr>
                <w:rFonts w:ascii="Times New Roman" w:hAnsi="Times New Roman" w:cs="Times New Roman"/>
                <w:sz w:val="20"/>
                <w:szCs w:val="20"/>
              </w:rPr>
            </w:pPr>
            <w:r w:rsidRPr="00CD728A">
              <w:rPr>
                <w:rFonts w:ascii="Times New Roman" w:hAnsi="Times New Roman" w:cs="Times New Roman"/>
                <w:sz w:val="20"/>
                <w:szCs w:val="20"/>
              </w:rPr>
              <w:t>(A32)</w:t>
            </w:r>
          </w:p>
        </w:tc>
        <w:tc>
          <w:tcPr>
            <w:tcW w:w="2403" w:type="dxa"/>
            <w:hideMark/>
          </w:tcPr>
          <w:p w14:paraId="3FD86028"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Maximum loss under unwinding event</w:t>
            </w:r>
          </w:p>
        </w:tc>
        <w:tc>
          <w:tcPr>
            <w:tcW w:w="5696" w:type="dxa"/>
            <w:hideMark/>
          </w:tcPr>
          <w:p w14:paraId="6AEDBCDD" w14:textId="77777777" w:rsidR="008313BB" w:rsidRPr="00CD728A"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Maximum amount of loss if an unwinding event occurs. Applicable to CIC category F.</w:t>
            </w:r>
          </w:p>
          <w:p w14:paraId="3D735E6D" w14:textId="77777777" w:rsidR="008313BB" w:rsidRPr="0061769B" w:rsidRDefault="008313BB" w:rsidP="00266968">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Where a credit derivative is 100% collateralised, the maximum loss under an unwinding event is zero.</w:t>
            </w:r>
          </w:p>
        </w:tc>
      </w:tr>
      <w:tr w:rsidR="008313BB" w:rsidRPr="00CD728A" w14:paraId="10E8BC0B" w14:textId="77777777" w:rsidTr="001A2773">
        <w:trPr>
          <w:trHeight w:val="960"/>
        </w:trPr>
        <w:tc>
          <w:tcPr>
            <w:tcW w:w="1223" w:type="dxa"/>
            <w:hideMark/>
          </w:tcPr>
          <w:p w14:paraId="550BD99F" w14:textId="20D65228" w:rsidR="008313BB"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200</w:t>
            </w:r>
          </w:p>
          <w:p w14:paraId="42A88765" w14:textId="77777777" w:rsidR="008313BB" w:rsidRPr="0061769B" w:rsidRDefault="008313BB" w:rsidP="00266968">
            <w:pPr>
              <w:pStyle w:val="NoSpacing"/>
              <w:rPr>
                <w:rFonts w:ascii="Times New Roman" w:hAnsi="Times New Roman" w:cs="Times New Roman"/>
                <w:sz w:val="20"/>
                <w:szCs w:val="20"/>
              </w:rPr>
            </w:pPr>
            <w:r w:rsidRPr="00CD728A">
              <w:rPr>
                <w:rFonts w:ascii="Times New Roman" w:hAnsi="Times New Roman" w:cs="Times New Roman"/>
                <w:sz w:val="20"/>
                <w:szCs w:val="20"/>
              </w:rPr>
              <w:t>(A22)</w:t>
            </w:r>
          </w:p>
        </w:tc>
        <w:tc>
          <w:tcPr>
            <w:tcW w:w="2403" w:type="dxa"/>
            <w:hideMark/>
          </w:tcPr>
          <w:p w14:paraId="565F1757"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Swap outflow amount</w:t>
            </w:r>
          </w:p>
        </w:tc>
        <w:tc>
          <w:tcPr>
            <w:tcW w:w="5696" w:type="dxa"/>
            <w:hideMark/>
          </w:tcPr>
          <w:p w14:paraId="190F42CB"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Amount delivered under the swap contract (other than premiums), during the reporting period. Corresponds to interest paid for IRS and amounts delivered for currency swaps, credit swaps, total return swaps and other swaps.</w:t>
            </w:r>
          </w:p>
          <w:p w14:paraId="79822595" w14:textId="3589FECE" w:rsidR="008313BB" w:rsidRPr="0061769B" w:rsidRDefault="008313BB" w:rsidP="00AE27FF">
            <w:pPr>
              <w:rPr>
                <w:rFonts w:ascii="Times New Roman" w:hAnsi="Times New Roman" w:cs="Times New Roman"/>
                <w:sz w:val="20"/>
                <w:szCs w:val="20"/>
              </w:rPr>
            </w:pPr>
            <w:r w:rsidRPr="0061769B">
              <w:rPr>
                <w:rFonts w:ascii="Times New Roman" w:hAnsi="Times New Roman" w:cs="Times New Roman"/>
                <w:sz w:val="20"/>
                <w:szCs w:val="20"/>
              </w:rPr>
              <w:t xml:space="preserve">In the cases where the settlement is made on a net basis then only one of the </w:t>
            </w:r>
            <w:r w:rsidRPr="00CD728A">
              <w:rPr>
                <w:rFonts w:ascii="Times New Roman" w:hAnsi="Times New Roman" w:cs="Times New Roman"/>
                <w:sz w:val="20"/>
                <w:szCs w:val="20"/>
              </w:rPr>
              <w:t>item</w:t>
            </w:r>
            <w:r w:rsidRPr="0061769B">
              <w:rPr>
                <w:rFonts w:ascii="Times New Roman" w:hAnsi="Times New Roman" w:cs="Times New Roman"/>
                <w:sz w:val="20"/>
                <w:szCs w:val="20"/>
              </w:rPr>
              <w:t>s C0</w:t>
            </w:r>
            <w:r w:rsidR="00AE27FF">
              <w:rPr>
                <w:rFonts w:ascii="Times New Roman" w:hAnsi="Times New Roman" w:cs="Times New Roman"/>
                <w:sz w:val="20"/>
                <w:szCs w:val="20"/>
              </w:rPr>
              <w:t>20</w:t>
            </w:r>
            <w:r w:rsidRPr="0061769B">
              <w:rPr>
                <w:rFonts w:ascii="Times New Roman" w:hAnsi="Times New Roman" w:cs="Times New Roman"/>
                <w:sz w:val="20"/>
                <w:szCs w:val="20"/>
              </w:rPr>
              <w:t>0 and C0</w:t>
            </w:r>
            <w:r w:rsidR="00AE27FF">
              <w:rPr>
                <w:rFonts w:ascii="Times New Roman" w:hAnsi="Times New Roman" w:cs="Times New Roman"/>
                <w:sz w:val="20"/>
                <w:szCs w:val="20"/>
              </w:rPr>
              <w:t>21</w:t>
            </w:r>
            <w:r w:rsidRPr="0061769B">
              <w:rPr>
                <w:rFonts w:ascii="Times New Roman" w:hAnsi="Times New Roman" w:cs="Times New Roman"/>
                <w:sz w:val="20"/>
                <w:szCs w:val="20"/>
              </w:rPr>
              <w:t xml:space="preserve">0 </w:t>
            </w:r>
            <w:r w:rsidRPr="00CD728A">
              <w:rPr>
                <w:rFonts w:ascii="Times New Roman" w:hAnsi="Times New Roman" w:cs="Times New Roman"/>
                <w:sz w:val="20"/>
                <w:szCs w:val="20"/>
              </w:rPr>
              <w:t>shall</w:t>
            </w:r>
            <w:r w:rsidRPr="0061769B">
              <w:rPr>
                <w:rFonts w:ascii="Times New Roman" w:hAnsi="Times New Roman" w:cs="Times New Roman"/>
                <w:sz w:val="20"/>
                <w:szCs w:val="20"/>
              </w:rPr>
              <w:t xml:space="preserve"> be reported.</w:t>
            </w:r>
          </w:p>
        </w:tc>
      </w:tr>
      <w:tr w:rsidR="008313BB" w:rsidRPr="00CD728A" w14:paraId="4CAED710" w14:textId="77777777" w:rsidTr="001A2773">
        <w:trPr>
          <w:trHeight w:val="771"/>
        </w:trPr>
        <w:tc>
          <w:tcPr>
            <w:tcW w:w="1223" w:type="dxa"/>
            <w:hideMark/>
          </w:tcPr>
          <w:p w14:paraId="4B82AFA9" w14:textId="48DFA656" w:rsidR="008313BB"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210</w:t>
            </w:r>
          </w:p>
          <w:p w14:paraId="6F99D30A" w14:textId="77777777" w:rsidR="008313BB" w:rsidRPr="0061769B" w:rsidRDefault="008313BB" w:rsidP="00266968">
            <w:pPr>
              <w:pStyle w:val="NoSpacing"/>
              <w:rPr>
                <w:rFonts w:ascii="Times New Roman" w:hAnsi="Times New Roman" w:cs="Times New Roman"/>
                <w:sz w:val="20"/>
                <w:szCs w:val="20"/>
              </w:rPr>
            </w:pPr>
            <w:r w:rsidRPr="00CD728A">
              <w:rPr>
                <w:rFonts w:ascii="Times New Roman" w:hAnsi="Times New Roman" w:cs="Times New Roman"/>
                <w:sz w:val="20"/>
                <w:szCs w:val="20"/>
              </w:rPr>
              <w:t>(A23)</w:t>
            </w:r>
          </w:p>
        </w:tc>
        <w:tc>
          <w:tcPr>
            <w:tcW w:w="2403" w:type="dxa"/>
            <w:hideMark/>
          </w:tcPr>
          <w:p w14:paraId="7B420F01"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Swap inflow amount</w:t>
            </w:r>
          </w:p>
        </w:tc>
        <w:tc>
          <w:tcPr>
            <w:tcW w:w="5696" w:type="dxa"/>
            <w:hideMark/>
          </w:tcPr>
          <w:p w14:paraId="30469A9E"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Amount received under the swap contract (other than premiums), during the reporting period. Corresponds to interest received for IRS and amounts received for currency swaps, credit swaps, total return swaps and other swaps.</w:t>
            </w:r>
          </w:p>
          <w:p w14:paraId="1FA65F9D" w14:textId="646D768D" w:rsidR="008313BB" w:rsidRPr="0061769B" w:rsidRDefault="008313BB" w:rsidP="00266968">
            <w:pPr>
              <w:rPr>
                <w:rFonts w:ascii="Times New Roman" w:hAnsi="Times New Roman" w:cs="Times New Roman"/>
                <w:sz w:val="20"/>
                <w:szCs w:val="20"/>
              </w:rPr>
            </w:pPr>
            <w:r w:rsidRPr="0061769B">
              <w:rPr>
                <w:rFonts w:ascii="Times New Roman" w:hAnsi="Times New Roman" w:cs="Times New Roman"/>
                <w:sz w:val="20"/>
                <w:szCs w:val="20"/>
              </w:rPr>
              <w:t xml:space="preserve">In the cases where the settlement is made on a net basis then only one of the </w:t>
            </w:r>
            <w:r w:rsidRPr="00CD728A">
              <w:rPr>
                <w:rFonts w:ascii="Times New Roman" w:hAnsi="Times New Roman" w:cs="Times New Roman"/>
                <w:sz w:val="20"/>
                <w:szCs w:val="20"/>
              </w:rPr>
              <w:t>items</w:t>
            </w:r>
            <w:r w:rsidRPr="0061769B">
              <w:rPr>
                <w:rFonts w:ascii="Times New Roman" w:hAnsi="Times New Roman" w:cs="Times New Roman"/>
                <w:sz w:val="20"/>
                <w:szCs w:val="20"/>
              </w:rPr>
              <w:t xml:space="preserve"> C0</w:t>
            </w:r>
            <w:r w:rsidR="00AE27FF">
              <w:rPr>
                <w:rFonts w:ascii="Times New Roman" w:hAnsi="Times New Roman" w:cs="Times New Roman"/>
                <w:sz w:val="20"/>
                <w:szCs w:val="20"/>
              </w:rPr>
              <w:t>20</w:t>
            </w:r>
            <w:r w:rsidRPr="0061769B">
              <w:rPr>
                <w:rFonts w:ascii="Times New Roman" w:hAnsi="Times New Roman" w:cs="Times New Roman"/>
                <w:sz w:val="20"/>
                <w:szCs w:val="20"/>
              </w:rPr>
              <w:t>0 and C0</w:t>
            </w:r>
            <w:r w:rsidR="00AE27FF">
              <w:rPr>
                <w:rFonts w:ascii="Times New Roman" w:hAnsi="Times New Roman" w:cs="Times New Roman"/>
                <w:sz w:val="20"/>
                <w:szCs w:val="20"/>
              </w:rPr>
              <w:t>21</w:t>
            </w:r>
            <w:r w:rsidRPr="0061769B">
              <w:rPr>
                <w:rFonts w:ascii="Times New Roman" w:hAnsi="Times New Roman" w:cs="Times New Roman"/>
                <w:sz w:val="20"/>
                <w:szCs w:val="20"/>
              </w:rPr>
              <w:t xml:space="preserve">0 </w:t>
            </w:r>
            <w:r w:rsidRPr="00CD728A">
              <w:rPr>
                <w:rFonts w:ascii="Times New Roman" w:hAnsi="Times New Roman" w:cs="Times New Roman"/>
                <w:sz w:val="20"/>
                <w:szCs w:val="20"/>
              </w:rPr>
              <w:t>shall</w:t>
            </w:r>
            <w:r w:rsidRPr="0061769B">
              <w:rPr>
                <w:rFonts w:ascii="Times New Roman" w:hAnsi="Times New Roman" w:cs="Times New Roman"/>
                <w:sz w:val="20"/>
                <w:szCs w:val="20"/>
              </w:rPr>
              <w:t xml:space="preserve"> be reported.</w:t>
            </w:r>
          </w:p>
        </w:tc>
      </w:tr>
      <w:tr w:rsidR="008313BB" w:rsidRPr="00CD728A" w14:paraId="08ECD158" w14:textId="77777777" w:rsidTr="001A2773">
        <w:trPr>
          <w:trHeight w:val="1215"/>
        </w:trPr>
        <w:tc>
          <w:tcPr>
            <w:tcW w:w="1223" w:type="dxa"/>
            <w:hideMark/>
          </w:tcPr>
          <w:p w14:paraId="156BA64A" w14:textId="486F67C1" w:rsidR="008313BB"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22</w:t>
            </w:r>
            <w:r>
              <w:rPr>
                <w:rFonts w:ascii="Times New Roman" w:hAnsi="Times New Roman" w:cs="Times New Roman"/>
                <w:sz w:val="20"/>
                <w:szCs w:val="20"/>
              </w:rPr>
              <w:t>0</w:t>
            </w:r>
          </w:p>
          <w:p w14:paraId="5DD72DC9" w14:textId="77777777" w:rsidR="008313BB" w:rsidRPr="0061769B" w:rsidRDefault="008313BB" w:rsidP="00266968">
            <w:pPr>
              <w:pStyle w:val="NoSpacing"/>
              <w:rPr>
                <w:rFonts w:ascii="Times New Roman" w:hAnsi="Times New Roman" w:cs="Times New Roman"/>
                <w:sz w:val="20"/>
                <w:szCs w:val="20"/>
              </w:rPr>
            </w:pPr>
            <w:r w:rsidRPr="00CD728A">
              <w:rPr>
                <w:rFonts w:ascii="Times New Roman" w:hAnsi="Times New Roman" w:cs="Times New Roman"/>
                <w:sz w:val="20"/>
                <w:szCs w:val="20"/>
              </w:rPr>
              <w:t>(A26)</w:t>
            </w:r>
          </w:p>
        </w:tc>
        <w:tc>
          <w:tcPr>
            <w:tcW w:w="2403" w:type="dxa"/>
            <w:hideMark/>
          </w:tcPr>
          <w:p w14:paraId="23046E1C"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Initial date</w:t>
            </w:r>
          </w:p>
        </w:tc>
        <w:tc>
          <w:tcPr>
            <w:tcW w:w="5696" w:type="dxa"/>
            <w:hideMark/>
          </w:tcPr>
          <w:p w14:paraId="7C00E5D6" w14:textId="36BEC099"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Identify the ISO 8601 (</w:t>
            </w:r>
            <w:proofErr w:type="spellStart"/>
            <w:r w:rsidRPr="0061769B">
              <w:rPr>
                <w:rFonts w:ascii="Times New Roman" w:hAnsi="Times New Roman" w:cs="Times New Roman"/>
                <w:sz w:val="20"/>
                <w:szCs w:val="20"/>
              </w:rPr>
              <w:t>yyyy</w:t>
            </w:r>
            <w:proofErr w:type="spellEnd"/>
            <w:r w:rsidRPr="0061769B">
              <w:rPr>
                <w:rFonts w:ascii="Times New Roman" w:hAnsi="Times New Roman" w:cs="Times New Roman"/>
                <w:sz w:val="20"/>
                <w:szCs w:val="20"/>
              </w:rPr>
              <w:t>-mm-</w:t>
            </w:r>
            <w:proofErr w:type="spellStart"/>
            <w:r w:rsidRPr="0061769B">
              <w:rPr>
                <w:rFonts w:ascii="Times New Roman" w:hAnsi="Times New Roman" w:cs="Times New Roman"/>
                <w:sz w:val="20"/>
                <w:szCs w:val="20"/>
              </w:rPr>
              <w:t>dd</w:t>
            </w:r>
            <w:proofErr w:type="spellEnd"/>
            <w:r w:rsidRPr="0061769B">
              <w:rPr>
                <w:rFonts w:ascii="Times New Roman" w:hAnsi="Times New Roman" w:cs="Times New Roman"/>
                <w:sz w:val="20"/>
                <w:szCs w:val="20"/>
              </w:rPr>
              <w:t xml:space="preserve">) code of the date </w:t>
            </w:r>
            <w:ins w:id="102" w:author="Author">
              <w:r w:rsidR="001D7687" w:rsidRPr="007B6D33">
                <w:rPr>
                  <w:rFonts w:ascii="Times New Roman" w:hAnsi="Times New Roman" w:cs="Times New Roman"/>
                  <w:sz w:val="20"/>
                  <w:szCs w:val="20"/>
                </w:rPr>
                <w:t>when obligations under the contract</w:t>
              </w:r>
              <w:r w:rsidR="001D7687">
                <w:rPr>
                  <w:rFonts w:ascii="Times New Roman" w:hAnsi="Times New Roman" w:cs="Times New Roman"/>
                  <w:sz w:val="20"/>
                  <w:szCs w:val="20"/>
                </w:rPr>
                <w:t xml:space="preserve"> </w:t>
              </w:r>
              <w:r w:rsidR="001D7687" w:rsidRPr="007B6D33">
                <w:rPr>
                  <w:rFonts w:ascii="Times New Roman" w:hAnsi="Times New Roman" w:cs="Times New Roman"/>
                  <w:sz w:val="20"/>
                  <w:szCs w:val="20"/>
                </w:rPr>
                <w:t>come into effect</w:t>
              </w:r>
            </w:ins>
            <w:del w:id="103" w:author="Author">
              <w:r w:rsidRPr="0061769B" w:rsidDel="001D7687">
                <w:rPr>
                  <w:rFonts w:ascii="Times New Roman" w:hAnsi="Times New Roman" w:cs="Times New Roman"/>
                  <w:sz w:val="20"/>
                  <w:szCs w:val="20"/>
                </w:rPr>
                <w:delText>of the inception of the derivative contract</w:delText>
              </w:r>
            </w:del>
            <w:r w:rsidRPr="0061769B">
              <w:rPr>
                <w:rFonts w:ascii="Times New Roman" w:hAnsi="Times New Roman" w:cs="Times New Roman"/>
                <w:sz w:val="20"/>
                <w:szCs w:val="20"/>
              </w:rPr>
              <w:t xml:space="preserve">. </w:t>
            </w:r>
            <w:r w:rsidRPr="0061769B">
              <w:rPr>
                <w:rFonts w:ascii="Times New Roman" w:hAnsi="Times New Roman" w:cs="Times New Roman"/>
                <w:sz w:val="20"/>
                <w:szCs w:val="20"/>
              </w:rPr>
              <w:br/>
              <w:t xml:space="preserve">When various dates occur for the same derivative, report only the </w:t>
            </w:r>
            <w:ins w:id="104" w:author="Author">
              <w:r w:rsidR="001D7687">
                <w:rPr>
                  <w:rFonts w:ascii="Times New Roman" w:hAnsi="Times New Roman" w:cs="Times New Roman"/>
                  <w:sz w:val="20"/>
                  <w:szCs w:val="20"/>
                </w:rPr>
                <w:t>one regarding the</w:t>
              </w:r>
              <w:r w:rsidR="001D7687" w:rsidRPr="0061769B">
                <w:rPr>
                  <w:rFonts w:ascii="Times New Roman" w:hAnsi="Times New Roman" w:cs="Times New Roman"/>
                  <w:sz w:val="20"/>
                  <w:szCs w:val="20"/>
                </w:rPr>
                <w:t xml:space="preserve"> </w:t>
              </w:r>
            </w:ins>
            <w:r w:rsidRPr="0061769B">
              <w:rPr>
                <w:rFonts w:ascii="Times New Roman" w:hAnsi="Times New Roman" w:cs="Times New Roman"/>
                <w:sz w:val="20"/>
                <w:szCs w:val="20"/>
              </w:rPr>
              <w:t xml:space="preserve">first trade date of the derivative and only one line for each derivative (no different lines for each </w:t>
            </w:r>
            <w:del w:id="105" w:author="Author">
              <w:r w:rsidRPr="0061769B" w:rsidDel="001D7687">
                <w:rPr>
                  <w:rFonts w:ascii="Times New Roman" w:hAnsi="Times New Roman" w:cs="Times New Roman"/>
                  <w:sz w:val="20"/>
                  <w:szCs w:val="20"/>
                </w:rPr>
                <w:delText>inception date</w:delText>
              </w:r>
            </w:del>
            <w:ins w:id="106" w:author="Author">
              <w:r w:rsidR="001D7687">
                <w:rPr>
                  <w:rFonts w:ascii="Times New Roman" w:hAnsi="Times New Roman" w:cs="Times New Roman"/>
                  <w:sz w:val="20"/>
                  <w:szCs w:val="20"/>
                </w:rPr>
                <w:t>trade</w:t>
              </w:r>
            </w:ins>
            <w:r w:rsidRPr="0061769B">
              <w:rPr>
                <w:rFonts w:ascii="Times New Roman" w:hAnsi="Times New Roman" w:cs="Times New Roman"/>
                <w:sz w:val="20"/>
                <w:szCs w:val="20"/>
              </w:rPr>
              <w:t>)</w:t>
            </w:r>
            <w:r w:rsidRPr="00CD728A">
              <w:rPr>
                <w:rFonts w:ascii="Times New Roman" w:hAnsi="Times New Roman" w:cs="Times New Roman"/>
                <w:sz w:val="20"/>
                <w:szCs w:val="20"/>
              </w:rPr>
              <w:t xml:space="preserve"> reflecting the total amount invested in that derivative considering the different dates of trade</w:t>
            </w:r>
            <w:r w:rsidRPr="0061769B">
              <w:rPr>
                <w:rFonts w:ascii="Times New Roman" w:hAnsi="Times New Roman" w:cs="Times New Roman"/>
                <w:sz w:val="20"/>
                <w:szCs w:val="20"/>
              </w:rPr>
              <w:t>.</w:t>
            </w:r>
          </w:p>
          <w:p w14:paraId="497E2F63"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In case of novation, the novation date becomes the trade date for that derivative.</w:t>
            </w:r>
          </w:p>
        </w:tc>
      </w:tr>
      <w:tr w:rsidR="008313BB" w:rsidRPr="00CD728A" w14:paraId="0D0B7B0B" w14:textId="77777777" w:rsidTr="00772A6A">
        <w:tblPrEx>
          <w:tblW w:w="9322" w:type="dxa"/>
          <w:tblLayout w:type="fixed"/>
          <w:tblPrExChange w:id="107" w:author="Author">
            <w:tblPrEx>
              <w:tblW w:w="9322" w:type="dxa"/>
              <w:tblLayout w:type="fixed"/>
            </w:tblPrEx>
          </w:tblPrExChange>
        </w:tblPrEx>
        <w:trPr>
          <w:trHeight w:val="1034"/>
          <w:trPrChange w:id="108" w:author="Author">
            <w:trPr>
              <w:trHeight w:val="1290"/>
            </w:trPr>
          </w:trPrChange>
        </w:trPr>
        <w:tc>
          <w:tcPr>
            <w:tcW w:w="1223" w:type="dxa"/>
            <w:hideMark/>
            <w:tcPrChange w:id="109" w:author="Author">
              <w:tcPr>
                <w:tcW w:w="1223" w:type="dxa"/>
                <w:hideMark/>
              </w:tcPr>
            </w:tcPrChange>
          </w:tcPr>
          <w:p w14:paraId="36D745B5" w14:textId="1C37435C" w:rsidR="008313BB"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23</w:t>
            </w:r>
            <w:r>
              <w:rPr>
                <w:rFonts w:ascii="Times New Roman" w:hAnsi="Times New Roman" w:cs="Times New Roman"/>
                <w:sz w:val="20"/>
                <w:szCs w:val="20"/>
              </w:rPr>
              <w:t>0</w:t>
            </w:r>
          </w:p>
          <w:p w14:paraId="7B99F6CF" w14:textId="77777777" w:rsidR="008313BB" w:rsidRPr="0061769B" w:rsidRDefault="008313BB" w:rsidP="00266968">
            <w:pPr>
              <w:pStyle w:val="NoSpacing"/>
              <w:rPr>
                <w:rFonts w:ascii="Times New Roman" w:hAnsi="Times New Roman" w:cs="Times New Roman"/>
                <w:sz w:val="20"/>
                <w:szCs w:val="20"/>
              </w:rPr>
            </w:pPr>
            <w:r w:rsidRPr="00CD728A">
              <w:rPr>
                <w:rFonts w:ascii="Times New Roman" w:hAnsi="Times New Roman" w:cs="Times New Roman"/>
                <w:sz w:val="20"/>
                <w:szCs w:val="20"/>
              </w:rPr>
              <w:t>(A33)</w:t>
            </w:r>
          </w:p>
        </w:tc>
        <w:tc>
          <w:tcPr>
            <w:tcW w:w="2403" w:type="dxa"/>
            <w:hideMark/>
            <w:tcPrChange w:id="110" w:author="Author">
              <w:tcPr>
                <w:tcW w:w="2403" w:type="dxa"/>
                <w:hideMark/>
              </w:tcPr>
            </w:tcPrChange>
          </w:tcPr>
          <w:p w14:paraId="5C9E5D08"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Duration</w:t>
            </w:r>
          </w:p>
        </w:tc>
        <w:tc>
          <w:tcPr>
            <w:tcW w:w="5696" w:type="dxa"/>
            <w:hideMark/>
            <w:tcPrChange w:id="111" w:author="Author">
              <w:tcPr>
                <w:tcW w:w="5696" w:type="dxa"/>
                <w:hideMark/>
              </w:tcPr>
            </w:tcPrChange>
          </w:tcPr>
          <w:p w14:paraId="4263E315"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Derivative duration, defined as the residual modified duration, for derivatives for which a duration measure is applicable.</w:t>
            </w:r>
            <w:r w:rsidRPr="0061769B">
              <w:rPr>
                <w:rFonts w:ascii="Times New Roman" w:hAnsi="Times New Roman" w:cs="Times New Roman"/>
                <w:sz w:val="20"/>
                <w:szCs w:val="20"/>
              </w:rPr>
              <w:br/>
              <w:t>Calculated as the net duration between in and out flows from the derivative, when applicable.</w:t>
            </w:r>
          </w:p>
        </w:tc>
      </w:tr>
      <w:tr w:rsidR="008313BB" w:rsidRPr="00CD728A" w14:paraId="19E6B365" w14:textId="77777777" w:rsidTr="001A2773">
        <w:trPr>
          <w:trHeight w:val="780"/>
        </w:trPr>
        <w:tc>
          <w:tcPr>
            <w:tcW w:w="1223" w:type="dxa"/>
            <w:hideMark/>
          </w:tcPr>
          <w:p w14:paraId="0C7C0361" w14:textId="57A2DB97" w:rsidR="008313BB"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C02</w:t>
            </w:r>
            <w:r w:rsidR="00F61770">
              <w:rPr>
                <w:rFonts w:ascii="Times New Roman" w:hAnsi="Times New Roman" w:cs="Times New Roman"/>
                <w:sz w:val="20"/>
                <w:szCs w:val="20"/>
              </w:rPr>
              <w:t>4</w:t>
            </w:r>
            <w:r w:rsidR="008313BB" w:rsidRPr="0061769B">
              <w:rPr>
                <w:rFonts w:ascii="Times New Roman" w:hAnsi="Times New Roman" w:cs="Times New Roman"/>
                <w:sz w:val="20"/>
                <w:szCs w:val="20"/>
              </w:rPr>
              <w:t>0</w:t>
            </w:r>
          </w:p>
          <w:p w14:paraId="0C9A646D" w14:textId="77777777" w:rsidR="008313BB" w:rsidRPr="0061769B" w:rsidRDefault="008313BB" w:rsidP="00266968">
            <w:pPr>
              <w:pStyle w:val="NoSpacing"/>
              <w:rPr>
                <w:rFonts w:ascii="Times New Roman" w:hAnsi="Times New Roman" w:cs="Times New Roman"/>
                <w:sz w:val="20"/>
                <w:szCs w:val="20"/>
              </w:rPr>
            </w:pPr>
            <w:r w:rsidRPr="00CD728A">
              <w:rPr>
                <w:rFonts w:ascii="Times New Roman" w:hAnsi="Times New Roman" w:cs="Times New Roman"/>
                <w:sz w:val="20"/>
                <w:szCs w:val="20"/>
              </w:rPr>
              <w:t>(A28)</w:t>
            </w:r>
          </w:p>
        </w:tc>
        <w:tc>
          <w:tcPr>
            <w:tcW w:w="2403" w:type="dxa"/>
            <w:hideMark/>
          </w:tcPr>
          <w:p w14:paraId="1A0B6851"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Solvency II value</w:t>
            </w:r>
          </w:p>
        </w:tc>
        <w:tc>
          <w:tcPr>
            <w:tcW w:w="5696" w:type="dxa"/>
            <w:hideMark/>
          </w:tcPr>
          <w:p w14:paraId="42ADA02D" w14:textId="5A94A3E3" w:rsidR="008313BB" w:rsidRPr="0061769B" w:rsidRDefault="008313BB" w:rsidP="001A2773">
            <w:pPr>
              <w:rPr>
                <w:rFonts w:ascii="Times New Roman" w:hAnsi="Times New Roman" w:cs="Times New Roman"/>
                <w:sz w:val="20"/>
                <w:szCs w:val="20"/>
              </w:rPr>
            </w:pPr>
            <w:r w:rsidRPr="0061769B">
              <w:rPr>
                <w:rFonts w:ascii="Times New Roman" w:hAnsi="Times New Roman" w:cs="Times New Roman"/>
                <w:sz w:val="20"/>
                <w:szCs w:val="20"/>
              </w:rPr>
              <w:t xml:space="preserve">Value of the derivative as of the reporting date calculated as defined by </w:t>
            </w:r>
            <w:r w:rsidR="001A2773">
              <w:rPr>
                <w:rFonts w:ascii="Times New Roman" w:hAnsi="Times New Roman" w:cs="Times New Roman"/>
                <w:sz w:val="20"/>
                <w:szCs w:val="20"/>
              </w:rPr>
              <w:t>A</w:t>
            </w:r>
            <w:r w:rsidR="001A2773" w:rsidRPr="0061769B">
              <w:rPr>
                <w:rFonts w:ascii="Times New Roman" w:hAnsi="Times New Roman" w:cs="Times New Roman"/>
                <w:sz w:val="20"/>
                <w:szCs w:val="20"/>
              </w:rPr>
              <w:t xml:space="preserve">rticle </w:t>
            </w:r>
            <w:r w:rsidRPr="0061769B">
              <w:rPr>
                <w:rFonts w:ascii="Times New Roman" w:hAnsi="Times New Roman" w:cs="Times New Roman"/>
                <w:sz w:val="20"/>
                <w:szCs w:val="20"/>
              </w:rPr>
              <w:t>75 of the Directive 2009/138/EC.  It c</w:t>
            </w:r>
            <w:r w:rsidRPr="00CD728A">
              <w:rPr>
                <w:rFonts w:ascii="Times New Roman" w:hAnsi="Times New Roman" w:cs="Times New Roman"/>
                <w:sz w:val="20"/>
                <w:szCs w:val="20"/>
              </w:rPr>
              <w:t>an</w:t>
            </w:r>
            <w:r w:rsidRPr="0061769B">
              <w:rPr>
                <w:rFonts w:ascii="Times New Roman" w:hAnsi="Times New Roman" w:cs="Times New Roman"/>
                <w:sz w:val="20"/>
                <w:szCs w:val="20"/>
              </w:rPr>
              <w:t xml:space="preserve"> be positive, negative or zero.</w:t>
            </w:r>
          </w:p>
        </w:tc>
      </w:tr>
      <w:tr w:rsidR="008313BB" w:rsidRPr="00CD728A" w14:paraId="54C1FB0C" w14:textId="77777777" w:rsidTr="001A2773">
        <w:trPr>
          <w:trHeight w:val="1499"/>
        </w:trPr>
        <w:tc>
          <w:tcPr>
            <w:tcW w:w="1223" w:type="dxa"/>
            <w:hideMark/>
          </w:tcPr>
          <w:p w14:paraId="427CE363" w14:textId="2C3D919F" w:rsidR="008313BB"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C02</w:t>
            </w:r>
            <w:r w:rsidR="00F61770">
              <w:rPr>
                <w:rFonts w:ascii="Times New Roman" w:hAnsi="Times New Roman" w:cs="Times New Roman"/>
                <w:sz w:val="20"/>
                <w:szCs w:val="20"/>
              </w:rPr>
              <w:t>5</w:t>
            </w:r>
            <w:r w:rsidR="008313BB" w:rsidRPr="0061769B">
              <w:rPr>
                <w:rFonts w:ascii="Times New Roman" w:hAnsi="Times New Roman" w:cs="Times New Roman"/>
                <w:sz w:val="20"/>
                <w:szCs w:val="20"/>
              </w:rPr>
              <w:t>0</w:t>
            </w:r>
          </w:p>
          <w:p w14:paraId="4C2C218F" w14:textId="77777777" w:rsidR="008313BB" w:rsidRPr="0061769B" w:rsidRDefault="008313BB" w:rsidP="00266968">
            <w:pPr>
              <w:pStyle w:val="NoSpacing"/>
              <w:rPr>
                <w:rFonts w:ascii="Times New Roman" w:hAnsi="Times New Roman" w:cs="Times New Roman"/>
                <w:sz w:val="20"/>
                <w:szCs w:val="20"/>
              </w:rPr>
            </w:pPr>
            <w:r w:rsidRPr="00CD728A">
              <w:rPr>
                <w:rFonts w:ascii="Times New Roman" w:hAnsi="Times New Roman" w:cs="Times New Roman"/>
                <w:sz w:val="20"/>
                <w:szCs w:val="20"/>
              </w:rPr>
              <w:t>(A29)</w:t>
            </w:r>
          </w:p>
        </w:tc>
        <w:tc>
          <w:tcPr>
            <w:tcW w:w="2403" w:type="dxa"/>
            <w:hideMark/>
          </w:tcPr>
          <w:p w14:paraId="5410478F" w14:textId="77777777" w:rsidR="008313BB" w:rsidRPr="0061769B" w:rsidRDefault="008313BB" w:rsidP="0026696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Valuation method</w:t>
            </w:r>
          </w:p>
        </w:tc>
        <w:tc>
          <w:tcPr>
            <w:tcW w:w="5696" w:type="dxa"/>
            <w:hideMark/>
          </w:tcPr>
          <w:p w14:paraId="0F962646" w14:textId="77777777" w:rsidR="008313BB" w:rsidRDefault="008313BB" w:rsidP="001A2773">
            <w:pPr>
              <w:spacing w:line="276" w:lineRule="auto"/>
              <w:rPr>
                <w:rFonts w:ascii="Times New Roman" w:hAnsi="Times New Roman" w:cs="Times New Roman"/>
                <w:sz w:val="20"/>
                <w:szCs w:val="20"/>
              </w:rPr>
            </w:pPr>
            <w:r w:rsidRPr="0061769B">
              <w:rPr>
                <w:rFonts w:ascii="Times New Roman" w:hAnsi="Times New Roman" w:cs="Times New Roman"/>
                <w:sz w:val="20"/>
                <w:szCs w:val="20"/>
              </w:rPr>
              <w:t>Identify the valuation method used when valuing derivatives. One of the options in the following closed list shall be used:</w:t>
            </w:r>
          </w:p>
          <w:p w14:paraId="0959ABB2" w14:textId="36D4AAE3" w:rsidR="008313BB" w:rsidDel="00390DC9" w:rsidRDefault="008313BB">
            <w:pPr>
              <w:spacing w:line="276" w:lineRule="auto"/>
              <w:rPr>
                <w:ins w:id="112" w:author="Author"/>
                <w:del w:id="113" w:author="Author"/>
                <w:rFonts w:ascii="Times New Roman" w:hAnsi="Times New Roman" w:cs="Times New Roman"/>
                <w:sz w:val="20"/>
                <w:szCs w:val="20"/>
              </w:rPr>
              <w:pPrChange w:id="114" w:author="Author">
                <w:pPr>
                  <w:spacing w:after="200" w:line="276" w:lineRule="auto"/>
                </w:pPr>
              </w:pPrChange>
            </w:pPr>
            <w:r w:rsidRPr="00CD728A">
              <w:rPr>
                <w:rFonts w:ascii="Times New Roman" w:hAnsi="Times New Roman" w:cs="Times New Roman"/>
                <w:sz w:val="20"/>
                <w:szCs w:val="20"/>
              </w:rPr>
              <w:t>1</w:t>
            </w:r>
            <w:r w:rsidRPr="0061769B">
              <w:rPr>
                <w:rFonts w:ascii="Times New Roman" w:hAnsi="Times New Roman" w:cs="Times New Roman"/>
                <w:sz w:val="20"/>
                <w:szCs w:val="20"/>
              </w:rPr>
              <w:t xml:space="preserve"> - quoted market price in active markets for the same assets or liabilities</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2 </w:t>
            </w:r>
            <w:r w:rsidRPr="0061769B">
              <w:rPr>
                <w:rFonts w:ascii="Times New Roman" w:hAnsi="Times New Roman" w:cs="Times New Roman"/>
                <w:sz w:val="20"/>
                <w:szCs w:val="20"/>
              </w:rPr>
              <w:t>- quoted market price in active markets for similar assets or liabilities</w:t>
            </w:r>
            <w:r w:rsidRPr="0061769B">
              <w:rPr>
                <w:rFonts w:ascii="Times New Roman" w:hAnsi="Times New Roman" w:cs="Times New Roman"/>
                <w:sz w:val="20"/>
                <w:szCs w:val="20"/>
              </w:rPr>
              <w:br/>
            </w:r>
            <w:r w:rsidRPr="00CD728A">
              <w:rPr>
                <w:rFonts w:ascii="Times New Roman" w:hAnsi="Times New Roman" w:cs="Times New Roman"/>
                <w:sz w:val="20"/>
                <w:szCs w:val="20"/>
              </w:rPr>
              <w:t xml:space="preserve">3 </w:t>
            </w:r>
            <w:r w:rsidRPr="0061769B">
              <w:rPr>
                <w:rFonts w:ascii="Times New Roman" w:hAnsi="Times New Roman" w:cs="Times New Roman"/>
                <w:sz w:val="20"/>
                <w:szCs w:val="20"/>
              </w:rPr>
              <w:t>- alternative valuation methods</w:t>
            </w:r>
          </w:p>
          <w:p w14:paraId="17ACA494" w14:textId="77777777" w:rsidR="00390DC9" w:rsidRDefault="00390DC9">
            <w:pPr>
              <w:spacing w:line="276" w:lineRule="auto"/>
              <w:rPr>
                <w:ins w:id="115" w:author="Author"/>
                <w:rFonts w:ascii="Times New Roman" w:hAnsi="Times New Roman" w:cs="Times New Roman"/>
                <w:sz w:val="20"/>
                <w:szCs w:val="20"/>
              </w:rPr>
              <w:pPrChange w:id="116" w:author="Author">
                <w:pPr>
                  <w:spacing w:after="200" w:line="276" w:lineRule="auto"/>
                </w:pPr>
              </w:pPrChange>
            </w:pPr>
          </w:p>
          <w:p w14:paraId="0E46FF6F" w14:textId="582E985E" w:rsidR="00B57836" w:rsidRPr="0061769B" w:rsidRDefault="00B57836">
            <w:pPr>
              <w:spacing w:after="120" w:line="276" w:lineRule="auto"/>
              <w:rPr>
                <w:rFonts w:ascii="Times New Roman" w:hAnsi="Times New Roman" w:cs="Times New Roman"/>
                <w:sz w:val="20"/>
                <w:szCs w:val="20"/>
              </w:rPr>
              <w:pPrChange w:id="117" w:author="Author">
                <w:pPr>
                  <w:spacing w:after="200" w:line="276" w:lineRule="auto"/>
                </w:pPr>
              </w:pPrChange>
            </w:pPr>
            <w:ins w:id="118" w:author="Author">
              <w:r w:rsidRPr="00885961">
                <w:rPr>
                  <w:rFonts w:ascii="Times New Roman" w:hAnsi="Times New Roman" w:cs="Times New Roman"/>
                  <w:sz w:val="20"/>
                  <w:szCs w:val="20"/>
                </w:rPr>
                <w:t>6 - Market valuation according to article 9(4)</w:t>
              </w:r>
              <w:r>
                <w:rPr>
                  <w:rFonts w:ascii="Times New Roman" w:hAnsi="Times New Roman" w:cs="Times New Roman"/>
                  <w:sz w:val="20"/>
                  <w:szCs w:val="20"/>
                </w:rPr>
                <w:t xml:space="preserve"> of </w:t>
              </w:r>
              <w:del w:id="119" w:author="Author">
                <w:r w:rsidDel="00DE376E">
                  <w:rPr>
                    <w:rFonts w:ascii="Times New Roman" w:hAnsi="Times New Roman" w:cs="Times New Roman"/>
                    <w:sz w:val="20"/>
                    <w:szCs w:val="20"/>
                  </w:rPr>
                  <w:delText xml:space="preserve">Commission </w:delText>
                </w:r>
              </w:del>
              <w:r>
                <w:rPr>
                  <w:rFonts w:ascii="Times New Roman" w:hAnsi="Times New Roman" w:cs="Times New Roman"/>
                  <w:sz w:val="20"/>
                  <w:szCs w:val="20"/>
                </w:rPr>
                <w:t>Delegated Regulation 2015/35</w:t>
              </w:r>
            </w:ins>
          </w:p>
        </w:tc>
      </w:tr>
    </w:tbl>
    <w:p w14:paraId="5B50D434" w14:textId="1140ADE4" w:rsidR="00266968" w:rsidRPr="001A2773" w:rsidRDefault="00266968" w:rsidP="001A2773">
      <w:pPr>
        <w:spacing w:before="120" w:after="120"/>
        <w:rPr>
          <w:rFonts w:ascii="Times New Roman" w:hAnsi="Times New Roman" w:cs="Times New Roman"/>
          <w:b/>
          <w:sz w:val="20"/>
          <w:szCs w:val="20"/>
        </w:rPr>
      </w:pPr>
      <w:r>
        <w:rPr>
          <w:rFonts w:ascii="Times New Roman" w:hAnsi="Times New Roman" w:cs="Times New Roman"/>
          <w:b/>
          <w:sz w:val="20"/>
          <w:szCs w:val="20"/>
        </w:rPr>
        <w:t>Information on derivatives</w:t>
      </w:r>
    </w:p>
    <w:tbl>
      <w:tblPr>
        <w:tblStyle w:val="TableGrid"/>
        <w:tblW w:w="9322" w:type="dxa"/>
        <w:tblLook w:val="04A0" w:firstRow="1" w:lastRow="0" w:firstColumn="1" w:lastColumn="0" w:noHBand="0" w:noVBand="1"/>
      </w:tblPr>
      <w:tblGrid>
        <w:gridCol w:w="1223"/>
        <w:gridCol w:w="2403"/>
        <w:gridCol w:w="5696"/>
        <w:tblGridChange w:id="120">
          <w:tblGrid>
            <w:gridCol w:w="1223"/>
            <w:gridCol w:w="2403"/>
            <w:gridCol w:w="5696"/>
          </w:tblGrid>
        </w:tblGridChange>
      </w:tblGrid>
      <w:tr w:rsidR="00266968" w:rsidRPr="00CD728A" w14:paraId="460DB420" w14:textId="77777777" w:rsidTr="00266968">
        <w:trPr>
          <w:trHeight w:val="1454"/>
        </w:trPr>
        <w:tc>
          <w:tcPr>
            <w:tcW w:w="1223" w:type="dxa"/>
            <w:hideMark/>
          </w:tcPr>
          <w:p w14:paraId="54BAC3F4" w14:textId="4F3DDD11" w:rsidR="00266968"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C004</w:t>
            </w:r>
            <w:r w:rsidR="00266968" w:rsidRPr="0061769B">
              <w:rPr>
                <w:rFonts w:ascii="Times New Roman" w:hAnsi="Times New Roman" w:cs="Times New Roman"/>
                <w:sz w:val="20"/>
                <w:szCs w:val="20"/>
              </w:rPr>
              <w:t>0</w:t>
            </w:r>
          </w:p>
          <w:p w14:paraId="1BFC44DB" w14:textId="77777777" w:rsidR="00266968" w:rsidRPr="0061769B" w:rsidRDefault="00266968" w:rsidP="00266968">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(A4)</w:t>
            </w:r>
          </w:p>
        </w:tc>
        <w:tc>
          <w:tcPr>
            <w:tcW w:w="2403" w:type="dxa"/>
            <w:hideMark/>
          </w:tcPr>
          <w:p w14:paraId="37EA3789" w14:textId="77777777" w:rsidR="00266968" w:rsidRPr="0061769B" w:rsidRDefault="00266968" w:rsidP="00266968">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 xml:space="preserve">Derivative </w:t>
            </w:r>
            <w:r w:rsidRPr="0061769B">
              <w:rPr>
                <w:rFonts w:ascii="Times New Roman" w:hAnsi="Times New Roman" w:cs="Times New Roman"/>
                <w:sz w:val="20"/>
                <w:szCs w:val="20"/>
              </w:rPr>
              <w:t>ID Code</w:t>
            </w:r>
          </w:p>
        </w:tc>
        <w:tc>
          <w:tcPr>
            <w:tcW w:w="5696" w:type="dxa"/>
            <w:hideMark/>
          </w:tcPr>
          <w:p w14:paraId="2F616287" w14:textId="77777777" w:rsidR="00266968" w:rsidRPr="0061769B" w:rsidRDefault="00266968" w:rsidP="00266968">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 xml:space="preserve">Derivative ID code </w:t>
            </w:r>
            <w:r w:rsidRPr="0061769B">
              <w:rPr>
                <w:rFonts w:ascii="Times New Roman" w:hAnsi="Times New Roman" w:cs="Times New Roman"/>
                <w:sz w:val="20"/>
                <w:szCs w:val="20"/>
              </w:rPr>
              <w:t xml:space="preserve">using the following priority: </w:t>
            </w:r>
            <w:r w:rsidRPr="0061769B">
              <w:rPr>
                <w:rFonts w:ascii="Times New Roman" w:hAnsi="Times New Roman" w:cs="Times New Roman"/>
                <w:sz w:val="20"/>
                <w:szCs w:val="20"/>
              </w:rPr>
              <w:br/>
              <w:t xml:space="preserve">  - ISO 6166 code of ISIN when available</w:t>
            </w:r>
            <w:r w:rsidRPr="0061769B">
              <w:rPr>
                <w:rFonts w:ascii="Times New Roman" w:hAnsi="Times New Roman" w:cs="Times New Roman"/>
                <w:sz w:val="20"/>
                <w:szCs w:val="20"/>
              </w:rPr>
              <w:br/>
              <w:t xml:space="preserve">  - Other recogni</w:t>
            </w:r>
            <w:r w:rsidRPr="00CD728A">
              <w:rPr>
                <w:rFonts w:ascii="Times New Roman" w:hAnsi="Times New Roman" w:cs="Times New Roman"/>
                <w:sz w:val="20"/>
                <w:szCs w:val="20"/>
              </w:rPr>
              <w:t>s</w:t>
            </w:r>
            <w:r w:rsidRPr="0061769B">
              <w:rPr>
                <w:rFonts w:ascii="Times New Roman" w:hAnsi="Times New Roman" w:cs="Times New Roman"/>
                <w:sz w:val="20"/>
                <w:szCs w:val="20"/>
              </w:rPr>
              <w:t>ed codes (e.g.: CUSIP, Bloomberg Ticker, Reuters RIC)</w:t>
            </w:r>
            <w:r w:rsidRPr="0061769B">
              <w:rPr>
                <w:rFonts w:ascii="Times New Roman" w:hAnsi="Times New Roman" w:cs="Times New Roman"/>
                <w:sz w:val="20"/>
                <w:szCs w:val="20"/>
              </w:rPr>
              <w:br/>
              <w:t xml:space="preserve">  - Code attributed by the undertaking, when the options above are not available, and must be consistent over time</w:t>
            </w:r>
          </w:p>
        </w:tc>
      </w:tr>
      <w:tr w:rsidR="00266968" w:rsidRPr="00CD728A" w14:paraId="511AB13D" w14:textId="77777777" w:rsidTr="00266968">
        <w:trPr>
          <w:trHeight w:val="1425"/>
        </w:trPr>
        <w:tc>
          <w:tcPr>
            <w:tcW w:w="1223" w:type="dxa"/>
            <w:hideMark/>
          </w:tcPr>
          <w:p w14:paraId="16C41CB9" w14:textId="2FE3B325" w:rsidR="00266968" w:rsidRPr="00CD728A" w:rsidRDefault="00F04720" w:rsidP="00266968">
            <w:pPr>
              <w:pStyle w:val="NoSpacing"/>
              <w:rPr>
                <w:rFonts w:ascii="Times New Roman" w:hAnsi="Times New Roman" w:cs="Times New Roman"/>
                <w:sz w:val="20"/>
                <w:szCs w:val="20"/>
              </w:rPr>
            </w:pPr>
            <w:r>
              <w:rPr>
                <w:rFonts w:ascii="Times New Roman" w:hAnsi="Times New Roman" w:cs="Times New Roman"/>
                <w:sz w:val="20"/>
                <w:szCs w:val="20"/>
              </w:rPr>
              <w:t>C005</w:t>
            </w:r>
            <w:r w:rsidR="00266968" w:rsidRPr="0061769B">
              <w:rPr>
                <w:rFonts w:ascii="Times New Roman" w:hAnsi="Times New Roman" w:cs="Times New Roman"/>
                <w:sz w:val="20"/>
                <w:szCs w:val="20"/>
              </w:rPr>
              <w:t>0</w:t>
            </w:r>
          </w:p>
          <w:p w14:paraId="7C8EAAAA" w14:textId="77777777" w:rsidR="00266968" w:rsidRPr="0061769B" w:rsidRDefault="00266968" w:rsidP="00266968">
            <w:pPr>
              <w:pStyle w:val="NoSpacing"/>
              <w:rPr>
                <w:rFonts w:ascii="Times New Roman" w:hAnsi="Times New Roman" w:cs="Times New Roman"/>
                <w:sz w:val="20"/>
                <w:szCs w:val="20"/>
              </w:rPr>
            </w:pPr>
            <w:r w:rsidRPr="00CD728A">
              <w:rPr>
                <w:rFonts w:ascii="Times New Roman" w:hAnsi="Times New Roman" w:cs="Times New Roman"/>
                <w:sz w:val="20"/>
                <w:szCs w:val="20"/>
              </w:rPr>
              <w:t>(A5)</w:t>
            </w:r>
          </w:p>
        </w:tc>
        <w:tc>
          <w:tcPr>
            <w:tcW w:w="2403" w:type="dxa"/>
            <w:hideMark/>
          </w:tcPr>
          <w:p w14:paraId="08362436" w14:textId="77777777" w:rsidR="00266968" w:rsidRPr="0061769B" w:rsidRDefault="00266968" w:rsidP="00266968">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 xml:space="preserve">Derivative </w:t>
            </w:r>
            <w:r w:rsidRPr="0061769B">
              <w:rPr>
                <w:rFonts w:ascii="Times New Roman" w:hAnsi="Times New Roman" w:cs="Times New Roman"/>
                <w:sz w:val="20"/>
                <w:szCs w:val="20"/>
              </w:rPr>
              <w:t>ID Code type</w:t>
            </w:r>
          </w:p>
        </w:tc>
        <w:tc>
          <w:tcPr>
            <w:tcW w:w="5696" w:type="dxa"/>
            <w:hideMark/>
          </w:tcPr>
          <w:p w14:paraId="2017E70A" w14:textId="77777777" w:rsidR="00266968" w:rsidRPr="00CD728A" w:rsidRDefault="00266968" w:rsidP="001A2773">
            <w:pPr>
              <w:spacing w:line="276" w:lineRule="auto"/>
              <w:rPr>
                <w:rFonts w:ascii="Times New Roman" w:hAnsi="Times New Roman" w:cs="Times New Roman"/>
                <w:sz w:val="20"/>
                <w:szCs w:val="20"/>
              </w:rPr>
            </w:pPr>
            <w:r w:rsidRPr="00CD728A">
              <w:rPr>
                <w:rFonts w:ascii="Times New Roman" w:hAnsi="Times New Roman" w:cs="Times New Roman"/>
                <w:sz w:val="20"/>
                <w:szCs w:val="20"/>
              </w:rPr>
              <w:t>Type of ID Code used for the “Derivative ID Code” item. One of the options in the following closed list shall be used:</w:t>
            </w:r>
          </w:p>
          <w:p w14:paraId="50071FAE" w14:textId="77777777" w:rsidR="00266968" w:rsidRPr="00CD728A" w:rsidRDefault="00266968"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1 - ISO/6166 for ISIN</w:t>
            </w:r>
          </w:p>
          <w:p w14:paraId="3C574721" w14:textId="77777777" w:rsidR="00266968" w:rsidRPr="00CD728A" w:rsidRDefault="00266968"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2 </w:t>
            </w:r>
            <w:r>
              <w:rPr>
                <w:rFonts w:ascii="Times New Roman" w:hAnsi="Times New Roman" w:cs="Times New Roman"/>
                <w:sz w:val="20"/>
                <w:szCs w:val="20"/>
              </w:rPr>
              <w:t>-</w:t>
            </w:r>
            <w:r w:rsidRPr="00CD728A">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14:paraId="7B508C8F" w14:textId="77777777" w:rsidR="00266968" w:rsidRPr="00CD728A" w:rsidRDefault="00266968"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3 </w:t>
            </w:r>
            <w:r>
              <w:rPr>
                <w:rFonts w:ascii="Times New Roman" w:hAnsi="Times New Roman" w:cs="Times New Roman"/>
                <w:sz w:val="20"/>
                <w:szCs w:val="20"/>
              </w:rPr>
              <w:t>-</w:t>
            </w:r>
            <w:r w:rsidRPr="00CD728A">
              <w:rPr>
                <w:rFonts w:ascii="Times New Roman" w:hAnsi="Times New Roman" w:cs="Times New Roman"/>
                <w:sz w:val="20"/>
                <w:szCs w:val="20"/>
              </w:rPr>
              <w:t xml:space="preserve"> SEDOL (Stock Exchange Daily Official List for the London Stock Exchange)</w:t>
            </w:r>
          </w:p>
          <w:p w14:paraId="5C2D4667" w14:textId="46AFDAF0" w:rsidR="00266968" w:rsidRPr="00CD728A" w:rsidRDefault="00266968"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 xml:space="preserve">4 </w:t>
            </w:r>
            <w:r>
              <w:rPr>
                <w:rFonts w:ascii="Times New Roman" w:hAnsi="Times New Roman" w:cs="Times New Roman"/>
                <w:sz w:val="20"/>
                <w:szCs w:val="20"/>
              </w:rPr>
              <w:t>-</w:t>
            </w:r>
            <w:r w:rsidRPr="00CD728A">
              <w:rPr>
                <w:rFonts w:ascii="Times New Roman" w:hAnsi="Times New Roman" w:cs="Times New Roman"/>
                <w:sz w:val="20"/>
                <w:szCs w:val="20"/>
              </w:rPr>
              <w:t xml:space="preserve"> </w:t>
            </w:r>
            <w:del w:id="121" w:author="Author">
              <w:r w:rsidRPr="00CD728A" w:rsidDel="00DC4703">
                <w:rPr>
                  <w:rFonts w:ascii="Times New Roman" w:hAnsi="Times New Roman" w:cs="Times New Roman"/>
                  <w:sz w:val="20"/>
                  <w:szCs w:val="20"/>
                </w:rPr>
                <w:delText xml:space="preserve">WRT </w:delText>
              </w:r>
            </w:del>
            <w:ins w:id="122" w:author="Author">
              <w:r w:rsidR="00DC4703" w:rsidRPr="00CD728A">
                <w:rPr>
                  <w:rFonts w:ascii="Times New Roman" w:hAnsi="Times New Roman" w:cs="Times New Roman"/>
                  <w:sz w:val="20"/>
                  <w:szCs w:val="20"/>
                </w:rPr>
                <w:t>W</w:t>
              </w:r>
              <w:r w:rsidR="00DC4703">
                <w:rPr>
                  <w:rFonts w:ascii="Times New Roman" w:hAnsi="Times New Roman" w:cs="Times New Roman"/>
                  <w:sz w:val="20"/>
                  <w:szCs w:val="20"/>
                </w:rPr>
                <w:t>KN</w:t>
              </w:r>
              <w:r w:rsidR="00DC4703" w:rsidRPr="00CD728A">
                <w:rPr>
                  <w:rFonts w:ascii="Times New Roman" w:hAnsi="Times New Roman" w:cs="Times New Roman"/>
                  <w:sz w:val="20"/>
                  <w:szCs w:val="20"/>
                </w:rPr>
                <w:t xml:space="preserve"> </w:t>
              </w:r>
            </w:ins>
            <w:r w:rsidRPr="00CD728A">
              <w:rPr>
                <w:rFonts w:ascii="Times New Roman" w:hAnsi="Times New Roman" w:cs="Times New Roman"/>
                <w:sz w:val="20"/>
                <w:szCs w:val="20"/>
              </w:rPr>
              <w:t>(</w:t>
            </w:r>
            <w:proofErr w:type="spellStart"/>
            <w:r w:rsidRPr="00CD728A">
              <w:rPr>
                <w:rFonts w:ascii="Times New Roman" w:hAnsi="Times New Roman" w:cs="Times New Roman"/>
                <w:sz w:val="20"/>
                <w:szCs w:val="20"/>
              </w:rPr>
              <w:t>Wertpapier</w:t>
            </w:r>
            <w:proofErr w:type="spellEnd"/>
            <w:r w:rsidRPr="00CD728A">
              <w:rPr>
                <w:rFonts w:ascii="Times New Roman" w:hAnsi="Times New Roman" w:cs="Times New Roman"/>
                <w:sz w:val="20"/>
                <w:szCs w:val="20"/>
              </w:rPr>
              <w:t xml:space="preserve"> </w:t>
            </w:r>
            <w:proofErr w:type="spellStart"/>
            <w:r w:rsidRPr="00CD728A">
              <w:rPr>
                <w:rFonts w:ascii="Times New Roman" w:hAnsi="Times New Roman" w:cs="Times New Roman"/>
                <w:sz w:val="20"/>
                <w:szCs w:val="20"/>
              </w:rPr>
              <w:t>Kenn-</w:t>
            </w:r>
            <w:del w:id="123" w:author="Author">
              <w:r w:rsidRPr="00CD728A" w:rsidDel="00DC4703">
                <w:rPr>
                  <w:rFonts w:ascii="Times New Roman" w:hAnsi="Times New Roman" w:cs="Times New Roman"/>
                  <w:sz w:val="20"/>
                  <w:szCs w:val="20"/>
                </w:rPr>
                <w:delText>Number</w:delText>
              </w:r>
            </w:del>
            <w:ins w:id="124" w:author="Author">
              <w:r w:rsidR="00DC4703" w:rsidRPr="00CD728A">
                <w:rPr>
                  <w:rFonts w:ascii="Times New Roman" w:hAnsi="Times New Roman" w:cs="Times New Roman"/>
                  <w:sz w:val="20"/>
                  <w:szCs w:val="20"/>
                </w:rPr>
                <w:t>Num</w:t>
              </w:r>
              <w:r w:rsidR="00DC4703">
                <w:rPr>
                  <w:rFonts w:ascii="Times New Roman" w:hAnsi="Times New Roman" w:cs="Times New Roman"/>
                  <w:sz w:val="20"/>
                  <w:szCs w:val="20"/>
                </w:rPr>
                <w:t>m</w:t>
              </w:r>
              <w:r w:rsidR="00DC4703" w:rsidRPr="00CD728A">
                <w:rPr>
                  <w:rFonts w:ascii="Times New Roman" w:hAnsi="Times New Roman" w:cs="Times New Roman"/>
                  <w:sz w:val="20"/>
                  <w:szCs w:val="20"/>
                </w:rPr>
                <w:t>er</w:t>
              </w:r>
            </w:ins>
            <w:proofErr w:type="spellEnd"/>
            <w:r w:rsidRPr="00CD728A">
              <w:rPr>
                <w:rFonts w:ascii="Times New Roman" w:hAnsi="Times New Roman" w:cs="Times New Roman"/>
                <w:sz w:val="20"/>
                <w:szCs w:val="20"/>
              </w:rPr>
              <w:t>, the alphanumeric German identification number)</w:t>
            </w:r>
          </w:p>
          <w:p w14:paraId="4FF2D261" w14:textId="77777777" w:rsidR="00266968" w:rsidRPr="00CD728A" w:rsidRDefault="00266968"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5 - Bloomberg Ticker (Bloomberg letters code that identify a company's securities)</w:t>
            </w:r>
          </w:p>
          <w:p w14:paraId="317DC1D5" w14:textId="77777777" w:rsidR="00266968" w:rsidRPr="00CD728A" w:rsidRDefault="00266968" w:rsidP="00266968">
            <w:pPr>
              <w:spacing w:line="276" w:lineRule="auto"/>
              <w:rPr>
                <w:rFonts w:ascii="Times New Roman" w:hAnsi="Times New Roman" w:cs="Times New Roman"/>
                <w:sz w:val="20"/>
                <w:szCs w:val="20"/>
              </w:rPr>
            </w:pPr>
            <w:r w:rsidRPr="00CD728A">
              <w:rPr>
                <w:rFonts w:ascii="Times New Roman" w:hAnsi="Times New Roman" w:cs="Times New Roman"/>
                <w:sz w:val="20"/>
                <w:szCs w:val="20"/>
              </w:rPr>
              <w:t>6 - BBGID (The Bloomberg Global ID)</w:t>
            </w:r>
          </w:p>
          <w:p w14:paraId="4081E61D" w14:textId="77777777" w:rsidR="00266968" w:rsidRDefault="00266968" w:rsidP="00266968">
            <w:pPr>
              <w:spacing w:line="276" w:lineRule="auto"/>
              <w:rPr>
                <w:ins w:id="125" w:author="Author"/>
                <w:rFonts w:ascii="Times New Roman" w:hAnsi="Times New Roman" w:cs="Times New Roman"/>
                <w:sz w:val="20"/>
                <w:szCs w:val="20"/>
                <w:lang w:val="de-DE"/>
              </w:rPr>
            </w:pPr>
            <w:r w:rsidRPr="0061769B">
              <w:rPr>
                <w:rFonts w:ascii="Times New Roman" w:hAnsi="Times New Roman" w:cs="Times New Roman"/>
                <w:sz w:val="20"/>
                <w:szCs w:val="20"/>
                <w:lang w:val="de-DE"/>
              </w:rPr>
              <w:t>7 - Reuters RIC (Reuters instrument code)</w:t>
            </w:r>
          </w:p>
          <w:p w14:paraId="39E6A8F7" w14:textId="77777777" w:rsidR="00E00CD2" w:rsidRPr="00772A6A" w:rsidRDefault="00E00CD2" w:rsidP="00E00CD2">
            <w:pPr>
              <w:rPr>
                <w:ins w:id="126" w:author="Author"/>
                <w:rFonts w:ascii="Times New Roman" w:hAnsi="Times New Roman" w:cs="Times New Roman"/>
                <w:sz w:val="20"/>
                <w:szCs w:val="20"/>
                <w:rPrChange w:id="127" w:author="Author">
                  <w:rPr>
                    <w:ins w:id="128" w:author="Author"/>
                    <w:rFonts w:ascii="Times New Roman" w:hAnsi="Times New Roman" w:cs="Times New Roman"/>
                    <w:sz w:val="20"/>
                    <w:szCs w:val="20"/>
                    <w:lang w:val="de-DE"/>
                  </w:rPr>
                </w:rPrChange>
              </w:rPr>
            </w:pPr>
            <w:ins w:id="129" w:author="Author">
              <w:r>
                <w:rPr>
                  <w:rFonts w:ascii="Times New Roman" w:hAnsi="Times New Roman" w:cs="Times New Roman"/>
                  <w:sz w:val="20"/>
                  <w:szCs w:val="20"/>
                  <w:lang w:val="fr-FR"/>
                </w:rPr>
                <w:t xml:space="preserve">8 – </w:t>
              </w:r>
              <w:r w:rsidRPr="00772A6A">
                <w:rPr>
                  <w:rFonts w:ascii="Times New Roman" w:hAnsi="Times New Roman" w:cs="Times New Roman"/>
                  <w:sz w:val="20"/>
                  <w:szCs w:val="20"/>
                  <w:rPrChange w:id="130" w:author="Author">
                    <w:rPr>
                      <w:rFonts w:ascii="Times New Roman" w:hAnsi="Times New Roman" w:cs="Times New Roman"/>
                      <w:sz w:val="20"/>
                      <w:szCs w:val="20"/>
                      <w:lang w:val="de-DE"/>
                    </w:rPr>
                  </w:rPrChange>
                </w:rPr>
                <w:t>FIGI (Financial Instrument Global Identifier)</w:t>
              </w:r>
            </w:ins>
          </w:p>
          <w:p w14:paraId="09A6C0AE" w14:textId="60ECE8CA" w:rsidR="00E00CD2" w:rsidRPr="00772A6A" w:rsidDel="00E00CD2" w:rsidRDefault="00E00CD2" w:rsidP="00266968">
            <w:pPr>
              <w:spacing w:line="276" w:lineRule="auto"/>
              <w:rPr>
                <w:del w:id="131" w:author="Author"/>
                <w:rFonts w:ascii="Times New Roman" w:hAnsi="Times New Roman" w:cs="Times New Roman"/>
                <w:sz w:val="20"/>
                <w:szCs w:val="20"/>
                <w:rPrChange w:id="132" w:author="Author">
                  <w:rPr>
                    <w:del w:id="133" w:author="Author"/>
                    <w:rFonts w:ascii="Times New Roman" w:hAnsi="Times New Roman" w:cs="Times New Roman"/>
                    <w:sz w:val="20"/>
                    <w:szCs w:val="20"/>
                    <w:lang w:val="de-DE"/>
                  </w:rPr>
                </w:rPrChange>
              </w:rPr>
            </w:pPr>
          </w:p>
          <w:p w14:paraId="5265C94A" w14:textId="7D135FCD" w:rsidR="00266968" w:rsidRPr="00CD728A" w:rsidRDefault="00266968" w:rsidP="00266968">
            <w:pPr>
              <w:spacing w:line="276" w:lineRule="auto"/>
              <w:rPr>
                <w:rFonts w:ascii="Times New Roman" w:hAnsi="Times New Roman" w:cs="Times New Roman"/>
                <w:sz w:val="20"/>
                <w:szCs w:val="20"/>
              </w:rPr>
            </w:pPr>
            <w:del w:id="134" w:author="Author">
              <w:r w:rsidRPr="00CD728A" w:rsidDel="00E00CD2">
                <w:rPr>
                  <w:rFonts w:ascii="Times New Roman" w:hAnsi="Times New Roman" w:cs="Times New Roman"/>
                  <w:sz w:val="20"/>
                  <w:szCs w:val="20"/>
                </w:rPr>
                <w:delText>8</w:delText>
              </w:r>
            </w:del>
            <w:ins w:id="135" w:author="Author">
              <w:r w:rsidR="00E00CD2">
                <w:rPr>
                  <w:rFonts w:ascii="Times New Roman" w:hAnsi="Times New Roman" w:cs="Times New Roman"/>
                  <w:sz w:val="20"/>
                  <w:szCs w:val="20"/>
                </w:rPr>
                <w:t>9</w:t>
              </w:r>
            </w:ins>
            <w:r w:rsidRPr="00CD728A">
              <w:rPr>
                <w:rFonts w:ascii="Times New Roman" w:hAnsi="Times New Roman" w:cs="Times New Roman"/>
                <w:sz w:val="20"/>
                <w:szCs w:val="20"/>
              </w:rPr>
              <w:t xml:space="preserve"> </w:t>
            </w:r>
            <w:r>
              <w:rPr>
                <w:rFonts w:ascii="Times New Roman" w:hAnsi="Times New Roman" w:cs="Times New Roman"/>
                <w:sz w:val="20"/>
                <w:szCs w:val="20"/>
              </w:rPr>
              <w:t>-</w:t>
            </w:r>
            <w:r w:rsidRPr="00CD728A">
              <w:rPr>
                <w:rFonts w:ascii="Times New Roman" w:hAnsi="Times New Roman" w:cs="Times New Roman"/>
                <w:sz w:val="20"/>
                <w:szCs w:val="20"/>
              </w:rPr>
              <w:t xml:space="preserve"> Other code by members of the Association of National Numbering Agencies</w:t>
            </w:r>
          </w:p>
          <w:p w14:paraId="25E80529" w14:textId="6B4F402B" w:rsidR="00266968" w:rsidRPr="0061769B" w:rsidRDefault="00E00CD2" w:rsidP="00266968">
            <w:pPr>
              <w:spacing w:line="276" w:lineRule="auto"/>
              <w:rPr>
                <w:rFonts w:ascii="Times New Roman" w:hAnsi="Times New Roman" w:cs="Times New Roman"/>
                <w:sz w:val="20"/>
                <w:szCs w:val="20"/>
              </w:rPr>
            </w:pPr>
            <w:ins w:id="136" w:author="Author">
              <w:r>
                <w:rPr>
                  <w:rFonts w:ascii="Times New Roman" w:hAnsi="Times New Roman" w:cs="Times New Roman"/>
                  <w:sz w:val="20"/>
                  <w:szCs w:val="20"/>
                </w:rPr>
                <w:t>9</w:t>
              </w:r>
            </w:ins>
            <w:r w:rsidR="00266968" w:rsidRPr="00CD728A">
              <w:rPr>
                <w:rFonts w:ascii="Times New Roman" w:hAnsi="Times New Roman" w:cs="Times New Roman"/>
                <w:sz w:val="20"/>
                <w:szCs w:val="20"/>
              </w:rPr>
              <w:t xml:space="preserve">9 - Code attributed by the undertaking </w:t>
            </w:r>
          </w:p>
        </w:tc>
      </w:tr>
      <w:tr w:rsidR="005031B9" w:rsidRPr="00CD728A" w14:paraId="59F2B901" w14:textId="77777777" w:rsidTr="001A2773">
        <w:trPr>
          <w:trHeight w:val="702"/>
        </w:trPr>
        <w:tc>
          <w:tcPr>
            <w:tcW w:w="1223" w:type="dxa"/>
            <w:hideMark/>
          </w:tcPr>
          <w:p w14:paraId="51D9ABE8" w14:textId="0E951893" w:rsidR="007774D4" w:rsidRPr="00CD728A" w:rsidRDefault="007B5DAF" w:rsidP="001A2773">
            <w:pPr>
              <w:pStyle w:val="NoSpacing"/>
              <w:rPr>
                <w:rFonts w:ascii="Times New Roman" w:hAnsi="Times New Roman" w:cs="Times New Roman"/>
                <w:sz w:val="20"/>
                <w:szCs w:val="20"/>
              </w:rPr>
            </w:pPr>
            <w:r w:rsidRPr="001A2773">
              <w:rPr>
                <w:rFonts w:ascii="Times New Roman" w:hAnsi="Times New Roman" w:cs="Times New Roman"/>
                <w:sz w:val="20"/>
                <w:szCs w:val="20"/>
              </w:rPr>
              <w:t>C</w:t>
            </w:r>
            <w:r w:rsidR="002468EB" w:rsidRPr="001A2773">
              <w:rPr>
                <w:rFonts w:ascii="Times New Roman" w:hAnsi="Times New Roman" w:cs="Times New Roman"/>
                <w:sz w:val="20"/>
                <w:szCs w:val="20"/>
              </w:rPr>
              <w:t>0</w:t>
            </w:r>
            <w:r w:rsidR="00F61770">
              <w:rPr>
                <w:rFonts w:ascii="Times New Roman" w:hAnsi="Times New Roman" w:cs="Times New Roman"/>
                <w:sz w:val="20"/>
                <w:szCs w:val="20"/>
              </w:rPr>
              <w:t>26</w:t>
            </w:r>
            <w:r w:rsidR="00F04720">
              <w:rPr>
                <w:rFonts w:ascii="Times New Roman" w:hAnsi="Times New Roman" w:cs="Times New Roman"/>
                <w:sz w:val="20"/>
                <w:szCs w:val="20"/>
              </w:rPr>
              <w:t>0</w:t>
            </w:r>
          </w:p>
          <w:p w14:paraId="7C9475BB" w14:textId="265F4BB7" w:rsidR="00AD2A1B" w:rsidRPr="001A2773" w:rsidRDefault="007774D4" w:rsidP="001A2773">
            <w:pPr>
              <w:pStyle w:val="NoSpacing"/>
              <w:rPr>
                <w:rFonts w:ascii="Times New Roman" w:hAnsi="Times New Roman" w:cs="Times New Roman"/>
                <w:sz w:val="20"/>
                <w:szCs w:val="20"/>
              </w:rPr>
            </w:pPr>
            <w:r w:rsidRPr="00CD728A">
              <w:rPr>
                <w:rFonts w:ascii="Times New Roman" w:hAnsi="Times New Roman" w:cs="Times New Roman"/>
                <w:sz w:val="20"/>
                <w:szCs w:val="20"/>
              </w:rPr>
              <w:t>(A6)</w:t>
            </w:r>
          </w:p>
        </w:tc>
        <w:tc>
          <w:tcPr>
            <w:tcW w:w="2403" w:type="dxa"/>
            <w:hideMark/>
          </w:tcPr>
          <w:p w14:paraId="6675827D" w14:textId="77777777" w:rsidR="00AD2A1B" w:rsidRPr="001A2773" w:rsidRDefault="00AD2A1B">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Counterparty Name</w:t>
            </w:r>
          </w:p>
        </w:tc>
        <w:tc>
          <w:tcPr>
            <w:tcW w:w="5696" w:type="dxa"/>
            <w:hideMark/>
          </w:tcPr>
          <w:p w14:paraId="0020641C" w14:textId="61EDDC5E" w:rsidR="00915D77" w:rsidRPr="00CD728A" w:rsidRDefault="00260572" w:rsidP="00915D77">
            <w:pPr>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 xml:space="preserve">Name of the counterparty of the derivative. </w:t>
            </w:r>
            <w:r w:rsidR="00915D77" w:rsidRPr="00CD728A">
              <w:rPr>
                <w:rFonts w:ascii="Times New Roman" w:hAnsi="Times New Roman" w:cs="Times New Roman"/>
                <w:sz w:val="20"/>
                <w:szCs w:val="20"/>
              </w:rPr>
              <w:t xml:space="preserve">When available, this item corresponds to the entity name in the LEI database. When not available, corresponds to </w:t>
            </w:r>
            <w:r w:rsidR="003814BE" w:rsidRPr="00CD728A">
              <w:rPr>
                <w:rFonts w:ascii="Times New Roman" w:hAnsi="Times New Roman" w:cs="Times New Roman"/>
                <w:sz w:val="20"/>
                <w:szCs w:val="20"/>
              </w:rPr>
              <w:t>the legal</w:t>
            </w:r>
            <w:r w:rsidR="00915D77" w:rsidRPr="00CD728A">
              <w:rPr>
                <w:rFonts w:ascii="Times New Roman" w:hAnsi="Times New Roman" w:cs="Times New Roman"/>
                <w:sz w:val="20"/>
                <w:szCs w:val="20"/>
              </w:rPr>
              <w:t xml:space="preserve"> name.</w:t>
            </w:r>
          </w:p>
          <w:p w14:paraId="74F436FD" w14:textId="7D2BE3B4" w:rsidR="00260572" w:rsidRPr="00CD728A" w:rsidRDefault="00260572" w:rsidP="001A2773">
            <w:pPr>
              <w:rPr>
                <w:rFonts w:ascii="Times New Roman" w:hAnsi="Times New Roman" w:cs="Times New Roman"/>
                <w:sz w:val="20"/>
                <w:szCs w:val="20"/>
              </w:rPr>
            </w:pPr>
            <w:r w:rsidRPr="00CD728A">
              <w:rPr>
                <w:rFonts w:ascii="Times New Roman" w:hAnsi="Times New Roman" w:cs="Times New Roman"/>
                <w:sz w:val="20"/>
                <w:szCs w:val="20"/>
              </w:rPr>
              <w:t xml:space="preserve">The following </w:t>
            </w:r>
            <w:r w:rsidR="0044654B" w:rsidRPr="00CD728A">
              <w:rPr>
                <w:rFonts w:ascii="Times New Roman" w:hAnsi="Times New Roman" w:cs="Times New Roman"/>
                <w:sz w:val="20"/>
                <w:szCs w:val="20"/>
              </w:rPr>
              <w:t>shall</w:t>
            </w:r>
            <w:r w:rsidRPr="00CD728A">
              <w:rPr>
                <w:rFonts w:ascii="Times New Roman" w:hAnsi="Times New Roman" w:cs="Times New Roman"/>
                <w:sz w:val="20"/>
                <w:szCs w:val="20"/>
              </w:rPr>
              <w:t xml:space="preserve"> be considered: </w:t>
            </w:r>
          </w:p>
          <w:p w14:paraId="2E48201B" w14:textId="0D24544D" w:rsidR="00C96DCD" w:rsidRPr="001A2773" w:rsidRDefault="00AD2A1B" w:rsidP="001A2773">
            <w:pPr>
              <w:pStyle w:val="ListParagraph"/>
              <w:numPr>
                <w:ilvl w:val="0"/>
                <w:numId w:val="8"/>
              </w:numPr>
              <w:rPr>
                <w:rFonts w:ascii="Times New Roman" w:hAnsi="Times New Roman" w:cs="Times New Roman"/>
                <w:sz w:val="20"/>
                <w:szCs w:val="20"/>
              </w:rPr>
            </w:pPr>
            <w:r w:rsidRPr="001A2773">
              <w:rPr>
                <w:rFonts w:ascii="Times New Roman" w:hAnsi="Times New Roman" w:cs="Times New Roman"/>
                <w:sz w:val="20"/>
                <w:szCs w:val="20"/>
              </w:rPr>
              <w:t>Name of the exchange</w:t>
            </w:r>
            <w:r w:rsidR="00662C81" w:rsidRPr="001A2773">
              <w:rPr>
                <w:rFonts w:ascii="Times New Roman" w:hAnsi="Times New Roman" w:cs="Times New Roman"/>
                <w:sz w:val="20"/>
                <w:szCs w:val="20"/>
              </w:rPr>
              <w:t xml:space="preserve"> market</w:t>
            </w:r>
            <w:r w:rsidRPr="001A2773">
              <w:rPr>
                <w:rFonts w:ascii="Times New Roman" w:hAnsi="Times New Roman" w:cs="Times New Roman"/>
                <w:sz w:val="20"/>
                <w:szCs w:val="20"/>
              </w:rPr>
              <w:t xml:space="preserve"> </w:t>
            </w:r>
            <w:r w:rsidR="00662C81" w:rsidRPr="001A2773">
              <w:rPr>
                <w:rFonts w:ascii="Times New Roman" w:hAnsi="Times New Roman" w:cs="Times New Roman"/>
                <w:sz w:val="20"/>
                <w:szCs w:val="20"/>
              </w:rPr>
              <w:t>for exchanged traded derivatives</w:t>
            </w:r>
            <w:r w:rsidR="00C96DCD" w:rsidRPr="001A2773">
              <w:rPr>
                <w:rFonts w:ascii="Times New Roman" w:hAnsi="Times New Roman" w:cs="Times New Roman"/>
                <w:sz w:val="20"/>
                <w:szCs w:val="20"/>
              </w:rPr>
              <w:t>; or</w:t>
            </w:r>
          </w:p>
          <w:p w14:paraId="0180B7D4" w14:textId="26A12226" w:rsidR="00C96DCD" w:rsidRPr="001A2773" w:rsidRDefault="00C96DCD" w:rsidP="001A2773">
            <w:pPr>
              <w:pStyle w:val="ListParagraph"/>
              <w:numPr>
                <w:ilvl w:val="0"/>
                <w:numId w:val="8"/>
              </w:numPr>
              <w:rPr>
                <w:rFonts w:ascii="Times New Roman" w:hAnsi="Times New Roman" w:cs="Times New Roman"/>
                <w:sz w:val="20"/>
                <w:szCs w:val="20"/>
              </w:rPr>
            </w:pPr>
            <w:r w:rsidRPr="001A2773">
              <w:rPr>
                <w:rFonts w:ascii="Times New Roman" w:hAnsi="Times New Roman" w:cs="Times New Roman"/>
                <w:sz w:val="20"/>
                <w:szCs w:val="20"/>
              </w:rPr>
              <w:t>N</w:t>
            </w:r>
            <w:r w:rsidR="00662C81" w:rsidRPr="001A2773">
              <w:rPr>
                <w:rFonts w:ascii="Times New Roman" w:hAnsi="Times New Roman" w:cs="Times New Roman"/>
                <w:sz w:val="20"/>
                <w:szCs w:val="20"/>
              </w:rPr>
              <w:t xml:space="preserve">ame of  </w:t>
            </w:r>
            <w:r w:rsidR="00CD125A" w:rsidRPr="001A2773">
              <w:rPr>
                <w:rFonts w:ascii="Times New Roman" w:hAnsi="Times New Roman" w:cs="Times New Roman"/>
                <w:sz w:val="20"/>
                <w:szCs w:val="20"/>
              </w:rPr>
              <w:t>Central Counterparty (CCP) for</w:t>
            </w:r>
            <w:r w:rsidR="00AD2A1B" w:rsidRPr="001A2773">
              <w:rPr>
                <w:rFonts w:ascii="Times New Roman" w:hAnsi="Times New Roman" w:cs="Times New Roman"/>
                <w:sz w:val="20"/>
                <w:szCs w:val="20"/>
              </w:rPr>
              <w:t xml:space="preserve"> O</w:t>
            </w:r>
            <w:r w:rsidR="005F466F" w:rsidRPr="001A2773">
              <w:rPr>
                <w:rFonts w:ascii="Times New Roman" w:hAnsi="Times New Roman" w:cs="Times New Roman"/>
                <w:sz w:val="20"/>
                <w:szCs w:val="20"/>
              </w:rPr>
              <w:t>ver-</w:t>
            </w:r>
            <w:r w:rsidR="00AD2A1B" w:rsidRPr="001A2773">
              <w:rPr>
                <w:rFonts w:ascii="Times New Roman" w:hAnsi="Times New Roman" w:cs="Times New Roman"/>
                <w:sz w:val="20"/>
                <w:szCs w:val="20"/>
              </w:rPr>
              <w:t>T</w:t>
            </w:r>
            <w:r w:rsidR="005F466F" w:rsidRPr="001A2773">
              <w:rPr>
                <w:rFonts w:ascii="Times New Roman" w:hAnsi="Times New Roman" w:cs="Times New Roman"/>
                <w:sz w:val="20"/>
                <w:szCs w:val="20"/>
              </w:rPr>
              <w:t>he-</w:t>
            </w:r>
            <w:r w:rsidR="00AD2A1B" w:rsidRPr="001A2773">
              <w:rPr>
                <w:rFonts w:ascii="Times New Roman" w:hAnsi="Times New Roman" w:cs="Times New Roman"/>
                <w:sz w:val="20"/>
                <w:szCs w:val="20"/>
              </w:rPr>
              <w:t>C</w:t>
            </w:r>
            <w:r w:rsidR="005F466F" w:rsidRPr="001A2773">
              <w:rPr>
                <w:rFonts w:ascii="Times New Roman" w:hAnsi="Times New Roman" w:cs="Times New Roman"/>
                <w:sz w:val="20"/>
                <w:szCs w:val="20"/>
              </w:rPr>
              <w:t>ounter</w:t>
            </w:r>
            <w:r w:rsidR="00AD2A1B" w:rsidRPr="001A2773">
              <w:rPr>
                <w:rFonts w:ascii="Times New Roman" w:hAnsi="Times New Roman" w:cs="Times New Roman"/>
                <w:sz w:val="20"/>
                <w:szCs w:val="20"/>
              </w:rPr>
              <w:t xml:space="preserve"> derivatives</w:t>
            </w:r>
            <w:r w:rsidR="00CD125A" w:rsidRPr="001A2773">
              <w:rPr>
                <w:rFonts w:ascii="Times New Roman" w:hAnsi="Times New Roman" w:cs="Times New Roman"/>
                <w:sz w:val="20"/>
                <w:szCs w:val="20"/>
              </w:rPr>
              <w:t xml:space="preserve"> where they are cleared through a CCP</w:t>
            </w:r>
            <w:r w:rsidRPr="001A2773">
              <w:rPr>
                <w:rFonts w:ascii="Times New Roman" w:hAnsi="Times New Roman" w:cs="Times New Roman"/>
                <w:sz w:val="20"/>
                <w:szCs w:val="20"/>
              </w:rPr>
              <w:t>; or</w:t>
            </w:r>
          </w:p>
          <w:p w14:paraId="5138EC55" w14:textId="0EA7CBDF" w:rsidR="00D37DFC" w:rsidRPr="001A2773" w:rsidRDefault="00C96DCD" w:rsidP="001A2773">
            <w:pPr>
              <w:pStyle w:val="ListParagraph"/>
              <w:numPr>
                <w:ilvl w:val="0"/>
                <w:numId w:val="8"/>
              </w:numPr>
              <w:rPr>
                <w:rFonts w:ascii="Times New Roman" w:hAnsi="Times New Roman" w:cs="Times New Roman"/>
                <w:sz w:val="20"/>
                <w:szCs w:val="20"/>
              </w:rPr>
            </w:pPr>
            <w:r w:rsidRPr="001A2773">
              <w:rPr>
                <w:rFonts w:ascii="Times New Roman" w:hAnsi="Times New Roman" w:cs="Times New Roman"/>
                <w:sz w:val="20"/>
                <w:szCs w:val="20"/>
              </w:rPr>
              <w:t>N</w:t>
            </w:r>
            <w:r w:rsidR="00CD125A" w:rsidRPr="001A2773">
              <w:rPr>
                <w:rFonts w:ascii="Times New Roman" w:hAnsi="Times New Roman" w:cs="Times New Roman"/>
                <w:sz w:val="20"/>
                <w:szCs w:val="20"/>
              </w:rPr>
              <w:t xml:space="preserve">ame of the contractual counterparty for the other </w:t>
            </w:r>
            <w:r w:rsidR="005F466F" w:rsidRPr="001A2773">
              <w:rPr>
                <w:rFonts w:ascii="Times New Roman" w:hAnsi="Times New Roman" w:cs="Times New Roman"/>
                <w:sz w:val="20"/>
                <w:szCs w:val="20"/>
              </w:rPr>
              <w:t>Over-The-Counter</w:t>
            </w:r>
            <w:r w:rsidR="00CD125A" w:rsidRPr="001A2773">
              <w:rPr>
                <w:rFonts w:ascii="Times New Roman" w:hAnsi="Times New Roman" w:cs="Times New Roman"/>
                <w:sz w:val="20"/>
                <w:szCs w:val="20"/>
              </w:rPr>
              <w:t xml:space="preserve"> derivatives</w:t>
            </w:r>
            <w:r w:rsidR="00854FAD" w:rsidRPr="001A2773">
              <w:rPr>
                <w:rFonts w:ascii="Times New Roman" w:hAnsi="Times New Roman" w:cs="Times New Roman"/>
                <w:sz w:val="20"/>
                <w:szCs w:val="20"/>
              </w:rPr>
              <w:t xml:space="preserve">. </w:t>
            </w:r>
          </w:p>
          <w:p w14:paraId="451BE37B" w14:textId="5F50DA12" w:rsidR="00662C81" w:rsidRPr="001A2773" w:rsidRDefault="00662C81" w:rsidP="001A2773">
            <w:pPr>
              <w:rPr>
                <w:rFonts w:ascii="Times New Roman" w:hAnsi="Times New Roman" w:cs="Times New Roman"/>
                <w:sz w:val="20"/>
                <w:szCs w:val="20"/>
              </w:rPr>
            </w:pPr>
          </w:p>
        </w:tc>
      </w:tr>
      <w:tr w:rsidR="005031B9" w:rsidRPr="00CD728A" w14:paraId="3DA863FE" w14:textId="77777777" w:rsidTr="00772A6A">
        <w:tblPrEx>
          <w:tblW w:w="9322" w:type="dxa"/>
          <w:tblPrExChange w:id="137" w:author="Author">
            <w:tblPrEx>
              <w:tblW w:w="9322" w:type="dxa"/>
            </w:tblPrEx>
          </w:tblPrExChange>
        </w:tblPrEx>
        <w:trPr>
          <w:trHeight w:val="771"/>
          <w:trPrChange w:id="138" w:author="Author">
            <w:trPr>
              <w:trHeight w:val="1515"/>
            </w:trPr>
          </w:trPrChange>
        </w:trPr>
        <w:tc>
          <w:tcPr>
            <w:tcW w:w="1223" w:type="dxa"/>
            <w:hideMark/>
            <w:tcPrChange w:id="139" w:author="Author">
              <w:tcPr>
                <w:tcW w:w="1223" w:type="dxa"/>
                <w:hideMark/>
              </w:tcPr>
            </w:tcPrChange>
          </w:tcPr>
          <w:p w14:paraId="04FF931C" w14:textId="0C806FCB" w:rsidR="007774D4" w:rsidRPr="00CD728A" w:rsidRDefault="007B5DAF" w:rsidP="001A2773">
            <w:pPr>
              <w:pStyle w:val="NoSpacing"/>
              <w:rPr>
                <w:rFonts w:ascii="Times New Roman" w:hAnsi="Times New Roman" w:cs="Times New Roman"/>
                <w:sz w:val="20"/>
                <w:szCs w:val="20"/>
              </w:rPr>
            </w:pPr>
            <w:r w:rsidRPr="001A2773">
              <w:rPr>
                <w:rFonts w:ascii="Times New Roman" w:hAnsi="Times New Roman" w:cs="Times New Roman"/>
                <w:sz w:val="20"/>
                <w:szCs w:val="20"/>
              </w:rPr>
              <w:t>C</w:t>
            </w:r>
            <w:r w:rsidR="002468EB" w:rsidRPr="001A2773">
              <w:rPr>
                <w:rFonts w:ascii="Times New Roman" w:hAnsi="Times New Roman" w:cs="Times New Roman"/>
                <w:sz w:val="20"/>
                <w:szCs w:val="20"/>
              </w:rPr>
              <w:t>0</w:t>
            </w:r>
            <w:r w:rsidR="00F04720">
              <w:rPr>
                <w:rFonts w:ascii="Times New Roman" w:hAnsi="Times New Roman" w:cs="Times New Roman"/>
                <w:sz w:val="20"/>
                <w:szCs w:val="20"/>
              </w:rPr>
              <w:t>2</w:t>
            </w:r>
            <w:r w:rsidR="00F61770">
              <w:rPr>
                <w:rFonts w:ascii="Times New Roman" w:hAnsi="Times New Roman" w:cs="Times New Roman"/>
                <w:sz w:val="20"/>
                <w:szCs w:val="20"/>
              </w:rPr>
              <w:t>7</w:t>
            </w:r>
            <w:r w:rsidR="00F04720">
              <w:rPr>
                <w:rFonts w:ascii="Times New Roman" w:hAnsi="Times New Roman" w:cs="Times New Roman"/>
                <w:sz w:val="20"/>
                <w:szCs w:val="20"/>
              </w:rPr>
              <w:t>0</w:t>
            </w:r>
          </w:p>
          <w:p w14:paraId="4FB0349A" w14:textId="3BCAC679" w:rsidR="00AD2A1B" w:rsidRPr="001A2773" w:rsidRDefault="007774D4" w:rsidP="001A2773">
            <w:pPr>
              <w:pStyle w:val="NoSpacing"/>
              <w:rPr>
                <w:rFonts w:ascii="Times New Roman" w:hAnsi="Times New Roman" w:cs="Times New Roman"/>
                <w:sz w:val="20"/>
                <w:szCs w:val="20"/>
              </w:rPr>
            </w:pPr>
            <w:r w:rsidRPr="00CD728A">
              <w:rPr>
                <w:rFonts w:ascii="Times New Roman" w:hAnsi="Times New Roman" w:cs="Times New Roman"/>
                <w:sz w:val="20"/>
                <w:szCs w:val="20"/>
              </w:rPr>
              <w:t>(A36)</w:t>
            </w:r>
          </w:p>
        </w:tc>
        <w:tc>
          <w:tcPr>
            <w:tcW w:w="2403" w:type="dxa"/>
            <w:hideMark/>
            <w:tcPrChange w:id="140" w:author="Author">
              <w:tcPr>
                <w:tcW w:w="2403" w:type="dxa"/>
                <w:hideMark/>
              </w:tcPr>
            </w:tcPrChange>
          </w:tcPr>
          <w:p w14:paraId="35DEDE99" w14:textId="77777777" w:rsidR="00AD2A1B" w:rsidRPr="001A2773" w:rsidRDefault="00AD2A1B">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Counterparty Code</w:t>
            </w:r>
          </w:p>
        </w:tc>
        <w:tc>
          <w:tcPr>
            <w:tcW w:w="5696" w:type="dxa"/>
            <w:hideMark/>
            <w:tcPrChange w:id="141" w:author="Author">
              <w:tcPr>
                <w:tcW w:w="5696" w:type="dxa"/>
                <w:hideMark/>
              </w:tcPr>
            </w:tcPrChange>
          </w:tcPr>
          <w:p w14:paraId="68636E85" w14:textId="5E1AEE67" w:rsidR="001112A9" w:rsidRPr="001A2773" w:rsidRDefault="001112A9" w:rsidP="001112A9">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 xml:space="preserve">Only applicable to </w:t>
            </w:r>
            <w:r w:rsidR="005F466F" w:rsidRPr="001A2773">
              <w:rPr>
                <w:rFonts w:ascii="Times New Roman" w:hAnsi="Times New Roman" w:cs="Times New Roman"/>
                <w:sz w:val="20"/>
                <w:szCs w:val="20"/>
              </w:rPr>
              <w:t>Over-The-Counter</w:t>
            </w:r>
            <w:r w:rsidRPr="001A2773">
              <w:rPr>
                <w:rFonts w:ascii="Times New Roman" w:hAnsi="Times New Roman" w:cs="Times New Roman"/>
                <w:sz w:val="20"/>
                <w:szCs w:val="20"/>
              </w:rPr>
              <w:t xml:space="preserve"> derivatives</w:t>
            </w:r>
            <w:ins w:id="142" w:author="Author">
              <w:r w:rsidR="00DC4703">
                <w:rPr>
                  <w:rFonts w:ascii="Times New Roman" w:hAnsi="Times New Roman" w:cs="Times New Roman"/>
                  <w:sz w:val="20"/>
                  <w:szCs w:val="20"/>
                </w:rPr>
                <w:t>, regarding contractual counterparties other than an exchange market and Central Counterparty (CCP).</w:t>
              </w:r>
            </w:ins>
            <w:del w:id="143" w:author="Author">
              <w:r w:rsidR="00811693" w:rsidDel="00DC4703">
                <w:rPr>
                  <w:rFonts w:ascii="Times New Roman" w:hAnsi="Times New Roman" w:cs="Times New Roman"/>
                  <w:sz w:val="20"/>
                  <w:szCs w:val="20"/>
                </w:rPr>
                <w:delText>.</w:delText>
              </w:r>
            </w:del>
          </w:p>
          <w:p w14:paraId="420E6794" w14:textId="405BD5A1" w:rsidR="00AD2A1B" w:rsidRPr="001A2773" w:rsidRDefault="00AD2A1B" w:rsidP="00E13DB0">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Identification code</w:t>
            </w:r>
            <w:r w:rsidR="003814BE" w:rsidRPr="00CD728A">
              <w:rPr>
                <w:rFonts w:ascii="Times New Roman" w:hAnsi="Times New Roman" w:cs="Times New Roman"/>
                <w:sz w:val="20"/>
                <w:szCs w:val="20"/>
              </w:rPr>
              <w:t xml:space="preserve"> of the counterparty</w:t>
            </w:r>
            <w:r w:rsidR="008F6629" w:rsidRPr="001A2773">
              <w:rPr>
                <w:rFonts w:ascii="Times New Roman" w:hAnsi="Times New Roman" w:cs="Times New Roman"/>
                <w:sz w:val="20"/>
                <w:szCs w:val="20"/>
              </w:rPr>
              <w:t xml:space="preserve"> using the </w:t>
            </w:r>
            <w:r w:rsidRPr="001A2773">
              <w:rPr>
                <w:rFonts w:ascii="Times New Roman" w:hAnsi="Times New Roman" w:cs="Times New Roman"/>
                <w:sz w:val="20"/>
                <w:szCs w:val="20"/>
              </w:rPr>
              <w:t>Legal Entity Identifier (LEI)</w:t>
            </w:r>
            <w:r w:rsidR="00E13DB0">
              <w:rPr>
                <w:rFonts w:ascii="Times New Roman" w:hAnsi="Times New Roman" w:cs="Times New Roman"/>
                <w:sz w:val="20"/>
                <w:szCs w:val="20"/>
              </w:rPr>
              <w:t xml:space="preserve"> if available.</w:t>
            </w:r>
            <w:r w:rsidRPr="001A2773">
              <w:rPr>
                <w:rFonts w:ascii="Times New Roman" w:hAnsi="Times New Roman" w:cs="Times New Roman"/>
                <w:sz w:val="20"/>
                <w:szCs w:val="20"/>
              </w:rPr>
              <w:t xml:space="preserve"> </w:t>
            </w:r>
            <w:r w:rsidRPr="001A2773">
              <w:rPr>
                <w:rFonts w:ascii="Times New Roman" w:hAnsi="Times New Roman" w:cs="Times New Roman"/>
                <w:sz w:val="20"/>
                <w:szCs w:val="20"/>
              </w:rPr>
              <w:br/>
            </w:r>
            <w:r w:rsidRPr="001A2773">
              <w:rPr>
                <w:rFonts w:ascii="Times New Roman" w:hAnsi="Times New Roman" w:cs="Times New Roman"/>
                <w:sz w:val="20"/>
                <w:szCs w:val="20"/>
              </w:rPr>
              <w:br/>
              <w:t>If none is available this item sh</w:t>
            </w:r>
            <w:r w:rsidR="0028170A" w:rsidRPr="00CD728A">
              <w:rPr>
                <w:rFonts w:ascii="Times New Roman" w:hAnsi="Times New Roman" w:cs="Times New Roman"/>
                <w:sz w:val="20"/>
                <w:szCs w:val="20"/>
              </w:rPr>
              <w:t xml:space="preserve">all </w:t>
            </w:r>
            <w:r w:rsidRPr="001A2773">
              <w:rPr>
                <w:rFonts w:ascii="Times New Roman" w:hAnsi="Times New Roman" w:cs="Times New Roman"/>
                <w:sz w:val="20"/>
                <w:szCs w:val="20"/>
              </w:rPr>
              <w:t>not be reported</w:t>
            </w:r>
          </w:p>
        </w:tc>
      </w:tr>
      <w:tr w:rsidR="005031B9" w:rsidRPr="00CD728A" w14:paraId="59523CEC" w14:textId="77777777" w:rsidTr="001A2773">
        <w:trPr>
          <w:trHeight w:val="1550"/>
        </w:trPr>
        <w:tc>
          <w:tcPr>
            <w:tcW w:w="1223" w:type="dxa"/>
            <w:hideMark/>
          </w:tcPr>
          <w:p w14:paraId="1099F980" w14:textId="540707AC" w:rsidR="007774D4" w:rsidRPr="00CD728A" w:rsidRDefault="007B5DAF" w:rsidP="001A2773">
            <w:pPr>
              <w:pStyle w:val="NoSpacing"/>
              <w:rPr>
                <w:rFonts w:ascii="Times New Roman" w:hAnsi="Times New Roman" w:cs="Times New Roman"/>
                <w:sz w:val="20"/>
                <w:szCs w:val="20"/>
              </w:rPr>
            </w:pPr>
            <w:r w:rsidRPr="001A2773">
              <w:rPr>
                <w:rFonts w:ascii="Times New Roman" w:hAnsi="Times New Roman" w:cs="Times New Roman"/>
                <w:sz w:val="20"/>
                <w:szCs w:val="20"/>
              </w:rPr>
              <w:t>C</w:t>
            </w:r>
            <w:r w:rsidR="002468EB" w:rsidRPr="001A2773">
              <w:rPr>
                <w:rFonts w:ascii="Times New Roman" w:hAnsi="Times New Roman" w:cs="Times New Roman"/>
                <w:sz w:val="20"/>
                <w:szCs w:val="20"/>
              </w:rPr>
              <w:t>0</w:t>
            </w:r>
            <w:r w:rsidR="00F04720">
              <w:rPr>
                <w:rFonts w:ascii="Times New Roman" w:hAnsi="Times New Roman" w:cs="Times New Roman"/>
                <w:sz w:val="20"/>
                <w:szCs w:val="20"/>
              </w:rPr>
              <w:t>2</w:t>
            </w:r>
            <w:r w:rsidR="00F61770">
              <w:rPr>
                <w:rFonts w:ascii="Times New Roman" w:hAnsi="Times New Roman" w:cs="Times New Roman"/>
                <w:sz w:val="20"/>
                <w:szCs w:val="20"/>
              </w:rPr>
              <w:t>8</w:t>
            </w:r>
            <w:r w:rsidR="00F04720">
              <w:rPr>
                <w:rFonts w:ascii="Times New Roman" w:hAnsi="Times New Roman" w:cs="Times New Roman"/>
                <w:sz w:val="20"/>
                <w:szCs w:val="20"/>
              </w:rPr>
              <w:t>0</w:t>
            </w:r>
          </w:p>
          <w:p w14:paraId="0010EF34" w14:textId="1E1F63DF" w:rsidR="00AD2A1B" w:rsidRPr="001A2773" w:rsidRDefault="007774D4" w:rsidP="001A2773">
            <w:pPr>
              <w:pStyle w:val="NoSpacing"/>
              <w:rPr>
                <w:rFonts w:ascii="Times New Roman" w:hAnsi="Times New Roman" w:cs="Times New Roman"/>
                <w:sz w:val="20"/>
                <w:szCs w:val="20"/>
              </w:rPr>
            </w:pPr>
            <w:r w:rsidRPr="00CD728A">
              <w:rPr>
                <w:rFonts w:ascii="Times New Roman" w:hAnsi="Times New Roman" w:cs="Times New Roman"/>
                <w:sz w:val="20"/>
                <w:szCs w:val="20"/>
              </w:rPr>
              <w:t>(A38)</w:t>
            </w:r>
          </w:p>
        </w:tc>
        <w:tc>
          <w:tcPr>
            <w:tcW w:w="2403" w:type="dxa"/>
            <w:hideMark/>
          </w:tcPr>
          <w:p w14:paraId="24B54EE5" w14:textId="3C65B1AC" w:rsidR="00AD2A1B" w:rsidRPr="001A2773" w:rsidRDefault="00AD2A1B">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 xml:space="preserve">Type of </w:t>
            </w:r>
            <w:r w:rsidR="004516AF" w:rsidRPr="001A2773">
              <w:rPr>
                <w:rFonts w:ascii="Times New Roman" w:hAnsi="Times New Roman" w:cs="Times New Roman"/>
                <w:sz w:val="20"/>
                <w:szCs w:val="20"/>
              </w:rPr>
              <w:t xml:space="preserve">counterparty </w:t>
            </w:r>
            <w:r w:rsidRPr="001A2773">
              <w:rPr>
                <w:rFonts w:ascii="Times New Roman" w:hAnsi="Times New Roman" w:cs="Times New Roman"/>
                <w:sz w:val="20"/>
                <w:szCs w:val="20"/>
              </w:rPr>
              <w:t>code</w:t>
            </w:r>
          </w:p>
        </w:tc>
        <w:tc>
          <w:tcPr>
            <w:tcW w:w="5696" w:type="dxa"/>
            <w:hideMark/>
          </w:tcPr>
          <w:p w14:paraId="581FDD1A" w14:textId="18F5A1A0" w:rsidR="001112A9" w:rsidRPr="001A2773" w:rsidRDefault="001112A9" w:rsidP="001112A9">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 xml:space="preserve">Only applicable to </w:t>
            </w:r>
            <w:r w:rsidR="005F466F" w:rsidRPr="001A2773">
              <w:rPr>
                <w:rFonts w:ascii="Times New Roman" w:hAnsi="Times New Roman" w:cs="Times New Roman"/>
                <w:sz w:val="20"/>
                <w:szCs w:val="20"/>
              </w:rPr>
              <w:t>Over-The-Counter</w:t>
            </w:r>
            <w:r w:rsidRPr="001A2773">
              <w:rPr>
                <w:rFonts w:ascii="Times New Roman" w:hAnsi="Times New Roman" w:cs="Times New Roman"/>
                <w:sz w:val="20"/>
                <w:szCs w:val="20"/>
              </w:rPr>
              <w:t xml:space="preserve"> derivatives</w:t>
            </w:r>
            <w:ins w:id="144" w:author="Author">
              <w:r w:rsidR="00B57836">
                <w:rPr>
                  <w:rFonts w:ascii="Times New Roman" w:hAnsi="Times New Roman" w:cs="Times New Roman"/>
                  <w:sz w:val="20"/>
                  <w:szCs w:val="20"/>
                </w:rPr>
                <w:t>, regarding contractual counterparties other than an exchange market and Central Counterparty (CCP).</w:t>
              </w:r>
            </w:ins>
            <w:del w:id="145" w:author="Author">
              <w:r w:rsidR="005031B9" w:rsidRPr="00CD728A" w:rsidDel="00B57836">
                <w:rPr>
                  <w:rFonts w:ascii="Times New Roman" w:hAnsi="Times New Roman" w:cs="Times New Roman"/>
                  <w:sz w:val="20"/>
                  <w:szCs w:val="20"/>
                </w:rPr>
                <w:delText>.</w:delText>
              </w:r>
            </w:del>
          </w:p>
          <w:p w14:paraId="5AA07917" w14:textId="05E76D5E" w:rsidR="00AD2A1B" w:rsidRPr="001A2773" w:rsidRDefault="00AD2A1B" w:rsidP="007145B1">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 xml:space="preserve">Identification of the code used </w:t>
            </w:r>
            <w:r w:rsidR="007145B1" w:rsidRPr="001A2773">
              <w:rPr>
                <w:rFonts w:ascii="Times New Roman" w:hAnsi="Times New Roman" w:cs="Times New Roman"/>
                <w:sz w:val="20"/>
                <w:szCs w:val="20"/>
              </w:rPr>
              <w:t>for the “Counterparty Code” item. One of the options in the following closed list shall be used</w:t>
            </w:r>
            <w:r w:rsidRPr="001A2773">
              <w:rPr>
                <w:rFonts w:ascii="Times New Roman" w:hAnsi="Times New Roman" w:cs="Times New Roman"/>
                <w:sz w:val="20"/>
                <w:szCs w:val="20"/>
              </w:rPr>
              <w:t>:</w:t>
            </w:r>
            <w:r w:rsidRPr="001A2773">
              <w:rPr>
                <w:rFonts w:ascii="Times New Roman" w:hAnsi="Times New Roman" w:cs="Times New Roman"/>
                <w:sz w:val="20"/>
                <w:szCs w:val="20"/>
              </w:rPr>
              <w:br/>
            </w:r>
            <w:r w:rsidR="008F6629" w:rsidRPr="00CD728A">
              <w:rPr>
                <w:rFonts w:ascii="Times New Roman" w:hAnsi="Times New Roman" w:cs="Times New Roman"/>
                <w:sz w:val="20"/>
                <w:szCs w:val="20"/>
              </w:rPr>
              <w:t xml:space="preserve">1 </w:t>
            </w:r>
            <w:r w:rsidRPr="001A2773">
              <w:rPr>
                <w:rFonts w:ascii="Times New Roman" w:hAnsi="Times New Roman" w:cs="Times New Roman"/>
                <w:sz w:val="20"/>
                <w:szCs w:val="20"/>
              </w:rPr>
              <w:t xml:space="preserve">- LEI </w:t>
            </w:r>
            <w:r w:rsidRPr="001A2773">
              <w:rPr>
                <w:rFonts w:ascii="Times New Roman" w:hAnsi="Times New Roman" w:cs="Times New Roman"/>
                <w:sz w:val="20"/>
                <w:szCs w:val="20"/>
              </w:rPr>
              <w:br/>
            </w:r>
            <w:r w:rsidR="000E2680">
              <w:rPr>
                <w:rFonts w:ascii="Times New Roman" w:hAnsi="Times New Roman" w:cs="Times New Roman"/>
                <w:sz w:val="20"/>
                <w:szCs w:val="20"/>
              </w:rPr>
              <w:t>9 - None</w:t>
            </w:r>
          </w:p>
        </w:tc>
      </w:tr>
      <w:tr w:rsidR="005031B9" w:rsidRPr="00CD728A" w14:paraId="1A26B27D" w14:textId="77777777" w:rsidTr="001A2773">
        <w:trPr>
          <w:trHeight w:val="1140"/>
        </w:trPr>
        <w:tc>
          <w:tcPr>
            <w:tcW w:w="1223" w:type="dxa"/>
            <w:hideMark/>
          </w:tcPr>
          <w:p w14:paraId="4327AC3E" w14:textId="17DB148C" w:rsidR="007774D4" w:rsidRPr="00CD728A" w:rsidRDefault="007B5DAF" w:rsidP="001A2773">
            <w:pPr>
              <w:pStyle w:val="NoSpacing"/>
              <w:rPr>
                <w:rFonts w:ascii="Times New Roman" w:hAnsi="Times New Roman" w:cs="Times New Roman"/>
                <w:sz w:val="20"/>
                <w:szCs w:val="20"/>
              </w:rPr>
            </w:pPr>
            <w:r w:rsidRPr="001A2773">
              <w:rPr>
                <w:rFonts w:ascii="Times New Roman" w:hAnsi="Times New Roman" w:cs="Times New Roman"/>
                <w:sz w:val="20"/>
                <w:szCs w:val="20"/>
              </w:rPr>
              <w:t>C</w:t>
            </w:r>
            <w:r w:rsidR="002468EB" w:rsidRPr="001A2773">
              <w:rPr>
                <w:rFonts w:ascii="Times New Roman" w:hAnsi="Times New Roman" w:cs="Times New Roman"/>
                <w:sz w:val="20"/>
                <w:szCs w:val="20"/>
              </w:rPr>
              <w:t>0</w:t>
            </w:r>
            <w:r w:rsidR="00F61770">
              <w:rPr>
                <w:rFonts w:ascii="Times New Roman" w:hAnsi="Times New Roman" w:cs="Times New Roman"/>
                <w:sz w:val="20"/>
                <w:szCs w:val="20"/>
              </w:rPr>
              <w:t>29</w:t>
            </w:r>
            <w:r w:rsidR="00F04720">
              <w:rPr>
                <w:rFonts w:ascii="Times New Roman" w:hAnsi="Times New Roman" w:cs="Times New Roman"/>
                <w:sz w:val="20"/>
                <w:szCs w:val="20"/>
              </w:rPr>
              <w:t>0</w:t>
            </w:r>
          </w:p>
          <w:p w14:paraId="42F81435" w14:textId="1A5B5B5C" w:rsidR="00AD2A1B" w:rsidRPr="001A2773" w:rsidRDefault="007774D4" w:rsidP="001A2773">
            <w:pPr>
              <w:pStyle w:val="NoSpacing"/>
              <w:rPr>
                <w:rFonts w:ascii="Times New Roman" w:hAnsi="Times New Roman" w:cs="Times New Roman"/>
                <w:sz w:val="20"/>
                <w:szCs w:val="20"/>
              </w:rPr>
            </w:pPr>
            <w:r w:rsidRPr="00CD728A">
              <w:rPr>
                <w:rFonts w:ascii="Times New Roman" w:hAnsi="Times New Roman" w:cs="Times New Roman"/>
                <w:sz w:val="20"/>
                <w:szCs w:val="20"/>
              </w:rPr>
              <w:t>(A34)</w:t>
            </w:r>
          </w:p>
        </w:tc>
        <w:tc>
          <w:tcPr>
            <w:tcW w:w="2403" w:type="dxa"/>
            <w:hideMark/>
          </w:tcPr>
          <w:p w14:paraId="422C135D" w14:textId="77777777" w:rsidR="00AD2A1B" w:rsidRPr="001A2773" w:rsidRDefault="00AD2A1B">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External rating</w:t>
            </w:r>
          </w:p>
        </w:tc>
        <w:tc>
          <w:tcPr>
            <w:tcW w:w="5696" w:type="dxa"/>
            <w:hideMark/>
          </w:tcPr>
          <w:p w14:paraId="7917EE28" w14:textId="04482023" w:rsidR="00F0680A" w:rsidRPr="001A2773" w:rsidRDefault="00F0680A" w:rsidP="00F0680A">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 xml:space="preserve">Only applicable to </w:t>
            </w:r>
            <w:r w:rsidR="005F466F" w:rsidRPr="001A2773">
              <w:rPr>
                <w:rFonts w:ascii="Times New Roman" w:hAnsi="Times New Roman" w:cs="Times New Roman"/>
                <w:sz w:val="20"/>
                <w:szCs w:val="20"/>
              </w:rPr>
              <w:t>Over-The-Counter</w:t>
            </w:r>
            <w:r w:rsidRPr="001A2773">
              <w:rPr>
                <w:rFonts w:ascii="Times New Roman" w:hAnsi="Times New Roman" w:cs="Times New Roman"/>
                <w:sz w:val="20"/>
                <w:szCs w:val="20"/>
              </w:rPr>
              <w:t xml:space="preserve"> </w:t>
            </w:r>
            <w:r w:rsidR="00144293" w:rsidRPr="001A2773">
              <w:rPr>
                <w:rFonts w:ascii="Times New Roman" w:hAnsi="Times New Roman" w:cs="Times New Roman"/>
                <w:sz w:val="20"/>
                <w:szCs w:val="20"/>
              </w:rPr>
              <w:t>derivatives</w:t>
            </w:r>
            <w:r w:rsidR="005031B9" w:rsidRPr="00CD728A">
              <w:rPr>
                <w:rFonts w:ascii="Times New Roman" w:hAnsi="Times New Roman" w:cs="Times New Roman"/>
                <w:sz w:val="20"/>
                <w:szCs w:val="20"/>
              </w:rPr>
              <w:t>.</w:t>
            </w:r>
          </w:p>
          <w:p w14:paraId="426CD6FD" w14:textId="77777777" w:rsidR="001D7687" w:rsidRDefault="007B01C1" w:rsidP="001A2773">
            <w:pPr>
              <w:rPr>
                <w:ins w:id="146" w:author="Author"/>
                <w:rFonts w:ascii="Times New Roman" w:hAnsi="Times New Roman" w:cs="Times New Roman"/>
                <w:sz w:val="20"/>
                <w:szCs w:val="20"/>
              </w:rPr>
            </w:pPr>
            <w:r w:rsidRPr="001A2773">
              <w:rPr>
                <w:rFonts w:ascii="Times New Roman" w:hAnsi="Times New Roman" w:cs="Times New Roman"/>
                <w:sz w:val="20"/>
                <w:szCs w:val="20"/>
              </w:rPr>
              <w:t xml:space="preserve">The rating of the counterparty of the derivative at the reporting reference date issued by the nominated </w:t>
            </w:r>
            <w:r w:rsidR="00F50DDE" w:rsidRPr="001A2773">
              <w:rPr>
                <w:rFonts w:ascii="Times New Roman" w:hAnsi="Times New Roman" w:cs="Times New Roman"/>
                <w:sz w:val="20"/>
                <w:szCs w:val="20"/>
              </w:rPr>
              <w:t>credit assessment institution (ECAI)</w:t>
            </w:r>
            <w:r w:rsidR="00AD2A1B" w:rsidRPr="001A2773">
              <w:rPr>
                <w:rFonts w:ascii="Times New Roman" w:hAnsi="Times New Roman" w:cs="Times New Roman"/>
                <w:sz w:val="20"/>
                <w:szCs w:val="20"/>
              </w:rPr>
              <w:t>.</w:t>
            </w:r>
          </w:p>
          <w:p w14:paraId="23228BB0" w14:textId="77777777" w:rsidR="001D7687" w:rsidRDefault="001D7687" w:rsidP="001A2773">
            <w:pPr>
              <w:rPr>
                <w:ins w:id="147" w:author="Author"/>
                <w:rFonts w:ascii="Times New Roman" w:hAnsi="Times New Roman" w:cs="Times New Roman"/>
                <w:sz w:val="20"/>
                <w:szCs w:val="20"/>
              </w:rPr>
            </w:pPr>
          </w:p>
          <w:p w14:paraId="2FEFB605" w14:textId="35B969A2" w:rsidR="00F0680A" w:rsidRPr="001A2773" w:rsidRDefault="001D7687" w:rsidP="001A2773">
            <w:pPr>
              <w:rPr>
                <w:rFonts w:ascii="Times New Roman" w:hAnsi="Times New Roman" w:cs="Times New Roman"/>
                <w:sz w:val="20"/>
                <w:szCs w:val="20"/>
              </w:rPr>
            </w:pPr>
            <w:ins w:id="148" w:author="Author">
              <w:r>
                <w:rPr>
                  <w:rFonts w:ascii="Times New Roman" w:hAnsi="Times New Roman" w:cs="Times New Roman"/>
                  <w:sz w:val="20"/>
                  <w:szCs w:val="20"/>
                </w:rPr>
                <w:t>This item is not applicable to derivatives for which undertakings using internal models use internal ratings</w:t>
              </w:r>
              <w:r>
                <w:rPr>
                  <w:rFonts w:ascii="Times New Roman" w:hAnsi="Times New Roman" w:cs="Times New Roman"/>
                  <w:sz w:val="20"/>
                </w:rPr>
                <w:t>.</w:t>
              </w:r>
              <w:r>
                <w:rPr>
                  <w:rStyle w:val="CommentReference"/>
                </w:rPr>
                <w:t xml:space="preserve"> </w:t>
              </w:r>
              <w:r w:rsidR="00B57836" w:rsidRPr="00DF47F6">
                <w:rPr>
                  <w:rFonts w:ascii="Times New Roman" w:hAnsi="Times New Roman" w:cs="Times New Roman"/>
                  <w:sz w:val="20"/>
                  <w:szCs w:val="20"/>
                </w:rPr>
                <w:t xml:space="preserve">If undertakings </w:t>
              </w:r>
              <w:r w:rsidR="00B57836">
                <w:rPr>
                  <w:rFonts w:ascii="Times New Roman" w:hAnsi="Times New Roman" w:cs="Times New Roman"/>
                  <w:sz w:val="20"/>
                  <w:szCs w:val="20"/>
                </w:rPr>
                <w:t>using internal models do not use internal rating, this item shall be reported.</w:t>
              </w:r>
            </w:ins>
            <w:del w:id="149" w:author="Author">
              <w:r w:rsidR="00AD2A1B" w:rsidRPr="001A2773" w:rsidDel="001D7687">
                <w:rPr>
                  <w:rFonts w:ascii="Times New Roman" w:hAnsi="Times New Roman" w:cs="Times New Roman"/>
                  <w:sz w:val="20"/>
                  <w:szCs w:val="20"/>
                </w:rPr>
                <w:delText xml:space="preserve"> </w:delText>
              </w:r>
            </w:del>
          </w:p>
        </w:tc>
      </w:tr>
      <w:tr w:rsidR="005031B9" w:rsidRPr="00CD728A" w14:paraId="4D7ACA65" w14:textId="77777777" w:rsidTr="001A2773">
        <w:trPr>
          <w:trHeight w:val="629"/>
        </w:trPr>
        <w:tc>
          <w:tcPr>
            <w:tcW w:w="1223" w:type="dxa"/>
            <w:hideMark/>
          </w:tcPr>
          <w:p w14:paraId="08135C10" w14:textId="164FB84C" w:rsidR="007774D4" w:rsidRPr="00CD728A" w:rsidRDefault="007B5DAF" w:rsidP="001A2773">
            <w:pPr>
              <w:pStyle w:val="NoSpacing"/>
              <w:rPr>
                <w:rFonts w:ascii="Times New Roman" w:hAnsi="Times New Roman" w:cs="Times New Roman"/>
                <w:sz w:val="20"/>
                <w:szCs w:val="20"/>
              </w:rPr>
            </w:pPr>
            <w:r w:rsidRPr="001A2773">
              <w:rPr>
                <w:rFonts w:ascii="Times New Roman" w:hAnsi="Times New Roman" w:cs="Times New Roman"/>
                <w:sz w:val="20"/>
                <w:szCs w:val="20"/>
              </w:rPr>
              <w:t>C</w:t>
            </w:r>
            <w:r w:rsidR="002468EB" w:rsidRPr="001A2773">
              <w:rPr>
                <w:rFonts w:ascii="Times New Roman" w:hAnsi="Times New Roman" w:cs="Times New Roman"/>
                <w:sz w:val="20"/>
                <w:szCs w:val="20"/>
              </w:rPr>
              <w:t>0</w:t>
            </w:r>
            <w:r w:rsidR="00F61770">
              <w:rPr>
                <w:rFonts w:ascii="Times New Roman" w:hAnsi="Times New Roman" w:cs="Times New Roman"/>
                <w:sz w:val="20"/>
                <w:szCs w:val="20"/>
              </w:rPr>
              <w:t>300</w:t>
            </w:r>
          </w:p>
          <w:p w14:paraId="599A22A0" w14:textId="4518AF55" w:rsidR="00AD2A1B" w:rsidRPr="001A2773" w:rsidRDefault="007774D4" w:rsidP="001A2773">
            <w:pPr>
              <w:pStyle w:val="NoSpacing"/>
              <w:rPr>
                <w:rFonts w:ascii="Times New Roman" w:hAnsi="Times New Roman" w:cs="Times New Roman"/>
                <w:sz w:val="20"/>
                <w:szCs w:val="20"/>
              </w:rPr>
            </w:pPr>
            <w:r w:rsidRPr="00CD728A">
              <w:rPr>
                <w:rFonts w:ascii="Times New Roman" w:hAnsi="Times New Roman" w:cs="Times New Roman"/>
                <w:sz w:val="20"/>
                <w:szCs w:val="20"/>
              </w:rPr>
              <w:t>(A35)</w:t>
            </w:r>
          </w:p>
        </w:tc>
        <w:tc>
          <w:tcPr>
            <w:tcW w:w="2403" w:type="dxa"/>
            <w:hideMark/>
          </w:tcPr>
          <w:p w14:paraId="092F3D54" w14:textId="5F0B2FB6" w:rsidR="00AD2A1B" w:rsidRPr="001A2773" w:rsidRDefault="007B01C1" w:rsidP="001A2773">
            <w:pPr>
              <w:ind w:right="149"/>
              <w:rPr>
                <w:rFonts w:ascii="Times New Roman" w:hAnsi="Times New Roman" w:cs="Times New Roman"/>
                <w:sz w:val="20"/>
                <w:szCs w:val="20"/>
              </w:rPr>
            </w:pPr>
            <w:del w:id="150" w:author="Author">
              <w:r w:rsidRPr="001A2773" w:rsidDel="00DC4703">
                <w:rPr>
                  <w:rFonts w:ascii="Times New Roman" w:hAnsi="Times New Roman" w:cs="Times New Roman"/>
                  <w:sz w:val="20"/>
                  <w:szCs w:val="20"/>
                </w:rPr>
                <w:delText xml:space="preserve"> </w:delText>
              </w:r>
            </w:del>
            <w:r w:rsidRPr="001A2773">
              <w:rPr>
                <w:rFonts w:ascii="Times New Roman" w:hAnsi="Times New Roman" w:cs="Times New Roman"/>
                <w:sz w:val="20"/>
                <w:szCs w:val="20"/>
              </w:rPr>
              <w:t xml:space="preserve">Nominated </w:t>
            </w:r>
            <w:r w:rsidR="00D60FBD" w:rsidRPr="001A2773">
              <w:rPr>
                <w:rFonts w:ascii="Times New Roman" w:hAnsi="Times New Roman" w:cs="Times New Roman"/>
                <w:sz w:val="20"/>
                <w:szCs w:val="20"/>
              </w:rPr>
              <w:t>ECAI</w:t>
            </w:r>
          </w:p>
        </w:tc>
        <w:tc>
          <w:tcPr>
            <w:tcW w:w="5696" w:type="dxa"/>
            <w:hideMark/>
          </w:tcPr>
          <w:p w14:paraId="627C82F4" w14:textId="5BBAD5E9" w:rsidR="001D7687" w:rsidRDefault="00AD2A1B" w:rsidP="007B01C1">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 xml:space="preserve">Identify the </w:t>
            </w:r>
            <w:r w:rsidR="00D60FBD" w:rsidRPr="001A2773">
              <w:rPr>
                <w:rFonts w:ascii="Times New Roman" w:hAnsi="Times New Roman" w:cs="Times New Roman"/>
                <w:sz w:val="20"/>
                <w:szCs w:val="20"/>
              </w:rPr>
              <w:t xml:space="preserve">credit assessment institution (ECAI) </w:t>
            </w:r>
            <w:r w:rsidRPr="001A2773">
              <w:rPr>
                <w:rFonts w:ascii="Times New Roman" w:hAnsi="Times New Roman" w:cs="Times New Roman"/>
                <w:sz w:val="20"/>
                <w:szCs w:val="20"/>
              </w:rPr>
              <w:t>giving the external rating</w:t>
            </w:r>
            <w:ins w:id="151" w:author="Author">
              <w:r w:rsidR="00B57836">
                <w:rPr>
                  <w:rFonts w:ascii="Times New Roman" w:hAnsi="Times New Roman" w:cs="Times New Roman"/>
                  <w:sz w:val="20"/>
                  <w:szCs w:val="20"/>
                </w:rPr>
                <w:t>, by using the name of the ECAI as published at ESMA website</w:t>
              </w:r>
            </w:ins>
            <w:r w:rsidR="005031B9" w:rsidRPr="00CD728A">
              <w:rPr>
                <w:rFonts w:ascii="Times New Roman" w:hAnsi="Times New Roman" w:cs="Times New Roman"/>
                <w:sz w:val="20"/>
                <w:szCs w:val="20"/>
              </w:rPr>
              <w:t>.</w:t>
            </w:r>
          </w:p>
          <w:p w14:paraId="745073E3" w14:textId="27CDB1B7" w:rsidR="00AD2A1B" w:rsidRPr="001A2773" w:rsidRDefault="00B57836" w:rsidP="007B01C1">
            <w:pPr>
              <w:spacing w:after="200" w:line="276" w:lineRule="auto"/>
              <w:rPr>
                <w:rFonts w:ascii="Times New Roman" w:hAnsi="Times New Roman" w:cs="Times New Roman"/>
                <w:sz w:val="20"/>
                <w:szCs w:val="20"/>
              </w:rPr>
            </w:pPr>
            <w:ins w:id="152" w:author="Author">
              <w:r>
                <w:rPr>
                  <w:rFonts w:ascii="Times New Roman" w:hAnsi="Times New Roman" w:cs="Times New Roman"/>
                  <w:sz w:val="20"/>
                  <w:szCs w:val="20"/>
                </w:rPr>
                <w:t>This item shall be reported when External rating (C0290) is reported</w:t>
              </w:r>
            </w:ins>
            <w:del w:id="153" w:author="Author">
              <w:r w:rsidR="001D7687" w:rsidDel="00B57836">
                <w:rPr>
                  <w:rFonts w:ascii="Times New Roman" w:hAnsi="Times New Roman" w:cs="Times New Roman"/>
                  <w:sz w:val="20"/>
                  <w:szCs w:val="20"/>
                </w:rPr>
                <w:delText>This item is not applicable to derivatives for which undertakings using internal models use internal ratings.</w:delText>
              </w:r>
            </w:del>
            <w:r w:rsidR="001D7687">
              <w:rPr>
                <w:rStyle w:val="CommentReference"/>
              </w:rPr>
              <w:t xml:space="preserve"> </w:t>
            </w:r>
            <w:r w:rsidR="001D7687" w:rsidRPr="009A7CD7">
              <w:rPr>
                <w:rFonts w:ascii="Times New Roman" w:hAnsi="Times New Roman" w:cs="Times New Roman"/>
                <w:sz w:val="20"/>
                <w:szCs w:val="20"/>
              </w:rPr>
              <w:t xml:space="preserve"> </w:t>
            </w:r>
            <w:del w:id="154" w:author="Author">
              <w:r w:rsidR="00AD2A1B" w:rsidRPr="001A2773" w:rsidDel="001D7687">
                <w:rPr>
                  <w:rFonts w:ascii="Times New Roman" w:hAnsi="Times New Roman" w:cs="Times New Roman"/>
                  <w:sz w:val="20"/>
                  <w:szCs w:val="20"/>
                </w:rPr>
                <w:delText xml:space="preserve"> </w:delText>
              </w:r>
            </w:del>
          </w:p>
        </w:tc>
      </w:tr>
      <w:tr w:rsidR="005031B9" w:rsidRPr="00CD728A" w14:paraId="1EAC64FB" w14:textId="77777777" w:rsidTr="001A2773">
        <w:trPr>
          <w:trHeight w:val="960"/>
        </w:trPr>
        <w:tc>
          <w:tcPr>
            <w:tcW w:w="1223" w:type="dxa"/>
          </w:tcPr>
          <w:p w14:paraId="090B4136" w14:textId="2E75F914" w:rsidR="00283F6C" w:rsidRPr="001A2773" w:rsidRDefault="00F04720" w:rsidP="001A2773">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310</w:t>
            </w:r>
          </w:p>
        </w:tc>
        <w:tc>
          <w:tcPr>
            <w:tcW w:w="2403" w:type="dxa"/>
          </w:tcPr>
          <w:p w14:paraId="0FD16061" w14:textId="7D9856AB" w:rsidR="00283F6C" w:rsidRPr="001A2773" w:rsidRDefault="00283F6C">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Credit quality step</w:t>
            </w:r>
          </w:p>
        </w:tc>
        <w:tc>
          <w:tcPr>
            <w:tcW w:w="5696" w:type="dxa"/>
          </w:tcPr>
          <w:p w14:paraId="738EB3D7" w14:textId="449644EE" w:rsidR="001D7687" w:rsidRPr="00772A6A" w:rsidRDefault="00283F6C" w:rsidP="001D7687">
            <w:pPr>
              <w:rPr>
                <w:ins w:id="155" w:author="Author"/>
                <w:rFonts w:ascii="Times New Roman" w:eastAsia="Times New Roman" w:hAnsi="Times New Roman" w:cs="Times New Roman"/>
                <w:sz w:val="20"/>
                <w:szCs w:val="20"/>
                <w:lang w:eastAsia="en-GB"/>
                <w:rPrChange w:id="156" w:author="Author">
                  <w:rPr>
                    <w:ins w:id="157" w:author="Author"/>
                    <w:rFonts w:ascii="Times New Roman" w:hAnsi="Times New Roman" w:cs="Times New Roman"/>
                    <w:sz w:val="20"/>
                    <w:szCs w:val="20"/>
                  </w:rPr>
                </w:rPrChange>
              </w:rPr>
            </w:pPr>
            <w:r w:rsidRPr="001A2773">
              <w:rPr>
                <w:rFonts w:ascii="Times New Roman" w:eastAsia="Times New Roman" w:hAnsi="Times New Roman" w:cs="Times New Roman"/>
                <w:sz w:val="20"/>
                <w:szCs w:val="20"/>
                <w:lang w:eastAsia="en-GB"/>
              </w:rPr>
              <w:t>Identify the credit quality step attributed to the counterparty of the derivative</w:t>
            </w:r>
            <w:ins w:id="158" w:author="Author">
              <w:r w:rsidR="001D7687">
                <w:rPr>
                  <w:rFonts w:ascii="Times New Roman" w:hAnsi="Times New Roman" w:cs="Times New Roman"/>
                  <w:sz w:val="20"/>
                  <w:szCs w:val="20"/>
                </w:rPr>
                <w:t xml:space="preserve">, as defined by article </w:t>
              </w:r>
              <w:proofErr w:type="gramStart"/>
              <w:r w:rsidR="001D7687">
                <w:rPr>
                  <w:rFonts w:ascii="Times New Roman" w:hAnsi="Times New Roman" w:cs="Times New Roman"/>
                  <w:sz w:val="20"/>
                  <w:szCs w:val="20"/>
                </w:rPr>
                <w:t>109a(</w:t>
              </w:r>
              <w:proofErr w:type="gramEnd"/>
              <w:r w:rsidR="001D7687">
                <w:rPr>
                  <w:rFonts w:ascii="Times New Roman" w:hAnsi="Times New Roman" w:cs="Times New Roman"/>
                  <w:sz w:val="20"/>
                  <w:szCs w:val="20"/>
                </w:rPr>
                <w:t>1) of Directive 2009/138/EC</w:t>
              </w:r>
            </w:ins>
            <w:r w:rsidRPr="001A2773">
              <w:rPr>
                <w:rFonts w:ascii="Times New Roman" w:eastAsia="Times New Roman" w:hAnsi="Times New Roman" w:cs="Times New Roman"/>
                <w:sz w:val="20"/>
                <w:szCs w:val="20"/>
                <w:lang w:eastAsia="en-GB"/>
              </w:rPr>
              <w:t xml:space="preserve">. The credit quality step </w:t>
            </w:r>
            <w:r w:rsidR="0044654B" w:rsidRPr="00CD728A">
              <w:rPr>
                <w:rFonts w:ascii="Times New Roman" w:eastAsia="Times New Roman" w:hAnsi="Times New Roman" w:cs="Times New Roman"/>
                <w:sz w:val="20"/>
                <w:szCs w:val="20"/>
                <w:lang w:eastAsia="en-GB"/>
              </w:rPr>
              <w:t>shall</w:t>
            </w:r>
            <w:r w:rsidRPr="001A2773">
              <w:rPr>
                <w:rFonts w:ascii="Times New Roman" w:eastAsia="Times New Roman" w:hAnsi="Times New Roman" w:cs="Times New Roman"/>
                <w:sz w:val="20"/>
                <w:szCs w:val="20"/>
                <w:lang w:eastAsia="en-GB"/>
              </w:rPr>
              <w:t xml:space="preserve"> reflect any readjustments to the credit quality made internally by the undertaking</w:t>
            </w:r>
            <w:r w:rsidR="00F2059B">
              <w:rPr>
                <w:rFonts w:ascii="Times New Roman" w:eastAsia="Times New Roman" w:hAnsi="Times New Roman" w:cs="Times New Roman"/>
                <w:sz w:val="20"/>
                <w:szCs w:val="20"/>
                <w:lang w:eastAsia="en-GB"/>
              </w:rPr>
              <w:t>s</w:t>
            </w:r>
            <w:r w:rsidR="00F2059B">
              <w:rPr>
                <w:rFonts w:ascii="Times New Roman" w:hAnsi="Times New Roman" w:cs="Times New Roman"/>
                <w:sz w:val="20"/>
                <w:szCs w:val="20"/>
              </w:rPr>
              <w:t xml:space="preserve"> that use the standard formula</w:t>
            </w:r>
            <w:r w:rsidRPr="001A2773">
              <w:rPr>
                <w:rFonts w:ascii="Times New Roman" w:eastAsia="Times New Roman" w:hAnsi="Times New Roman" w:cs="Times New Roman"/>
                <w:sz w:val="20"/>
                <w:szCs w:val="20"/>
                <w:lang w:eastAsia="en-GB"/>
              </w:rPr>
              <w:t>.</w:t>
            </w:r>
          </w:p>
          <w:p w14:paraId="38BCA0C6" w14:textId="77777777" w:rsidR="00B57836" w:rsidRPr="00451300" w:rsidRDefault="001D7687" w:rsidP="00B57836">
            <w:pPr>
              <w:spacing w:after="200" w:line="276" w:lineRule="auto"/>
              <w:rPr>
                <w:ins w:id="159" w:author="Author"/>
                <w:rFonts w:ascii="Times New Roman" w:hAnsi="Times New Roman" w:cs="Times New Roman"/>
                <w:sz w:val="20"/>
                <w:szCs w:val="20"/>
              </w:rPr>
            </w:pPr>
            <w:ins w:id="160" w:author="Author">
              <w:r>
                <w:rPr>
                  <w:rFonts w:ascii="Times New Roman" w:hAnsi="Times New Roman" w:cs="Times New Roman"/>
                  <w:sz w:val="20"/>
                  <w:szCs w:val="20"/>
                </w:rPr>
                <w:t>This item is not applicable to derivatives for which undertakings using internal models use internal ratings.</w:t>
              </w:r>
              <w:r w:rsidRPr="0061769B">
                <w:rPr>
                  <w:rFonts w:ascii="Times New Roman" w:hAnsi="Times New Roman" w:cs="Times New Roman"/>
                  <w:sz w:val="20"/>
                  <w:szCs w:val="20"/>
                </w:rPr>
                <w:t xml:space="preserve"> </w:t>
              </w:r>
              <w:r w:rsidR="00B57836" w:rsidRPr="00DF47F6">
                <w:rPr>
                  <w:rFonts w:ascii="Times New Roman" w:hAnsi="Times New Roman" w:cs="Times New Roman"/>
                  <w:sz w:val="20"/>
                  <w:szCs w:val="20"/>
                </w:rPr>
                <w:t xml:space="preserve">If undertakings </w:t>
              </w:r>
              <w:r w:rsidR="00B57836">
                <w:rPr>
                  <w:rFonts w:ascii="Times New Roman" w:hAnsi="Times New Roman" w:cs="Times New Roman"/>
                  <w:sz w:val="20"/>
                  <w:szCs w:val="20"/>
                </w:rPr>
                <w:t>using internal models do not use internal rating, this item shall be reported.</w:t>
              </w:r>
            </w:ins>
          </w:p>
          <w:p w14:paraId="566B6E7B" w14:textId="1386E2EF" w:rsidR="00E31240" w:rsidRPr="001A2773" w:rsidRDefault="00E31240" w:rsidP="001A2773">
            <w:pPr>
              <w:rPr>
                <w:rFonts w:ascii="Times New Roman" w:hAnsi="Times New Roman" w:cs="Times New Roman"/>
                <w:sz w:val="20"/>
                <w:szCs w:val="20"/>
              </w:rPr>
            </w:pPr>
            <w:del w:id="161" w:author="Author">
              <w:r w:rsidRPr="001A2773" w:rsidDel="001D7687">
                <w:rPr>
                  <w:rFonts w:ascii="Times New Roman" w:eastAsia="Times New Roman" w:hAnsi="Times New Roman" w:cs="Times New Roman"/>
                  <w:sz w:val="20"/>
                  <w:szCs w:val="20"/>
                  <w:lang w:eastAsia="en-GB"/>
                </w:rPr>
                <w:delText xml:space="preserve"> </w:delText>
              </w:r>
            </w:del>
            <w:r w:rsidRPr="001A2773">
              <w:rPr>
                <w:rFonts w:ascii="Times New Roman" w:hAnsi="Times New Roman" w:cs="Times New Roman"/>
                <w:sz w:val="20"/>
                <w:szCs w:val="20"/>
              </w:rPr>
              <w:t>One of the  options in the following closed list shall be used:</w:t>
            </w:r>
          </w:p>
          <w:p w14:paraId="4E56E664" w14:textId="53DF2D36" w:rsidR="00F2409D" w:rsidRPr="00A66369" w:rsidRDefault="001D7687" w:rsidP="00F2409D">
            <w:pPr>
              <w:rPr>
                <w:rFonts w:ascii="Times New Roman" w:hAnsi="Times New Roman" w:cs="Times New Roman"/>
                <w:sz w:val="20"/>
                <w:szCs w:val="20"/>
              </w:rPr>
            </w:pPr>
            <w:ins w:id="162" w:author="Author">
              <w:r>
                <w:rPr>
                  <w:rFonts w:ascii="Times New Roman" w:hAnsi="Times New Roman" w:cs="Times New Roman"/>
                  <w:sz w:val="20"/>
                  <w:szCs w:val="20"/>
                </w:rPr>
                <w:t>0</w:t>
              </w:r>
            </w:ins>
            <w:del w:id="163" w:author="Author">
              <w:r w:rsidR="00F2409D" w:rsidRPr="00A66369" w:rsidDel="001D7687">
                <w:rPr>
                  <w:rFonts w:ascii="Times New Roman" w:hAnsi="Times New Roman" w:cs="Times New Roman"/>
                  <w:sz w:val="20"/>
                  <w:szCs w:val="20"/>
                </w:rPr>
                <w:delText>1</w:delText>
              </w:r>
            </w:del>
            <w:r w:rsidR="00F2409D">
              <w:rPr>
                <w:rFonts w:ascii="Times New Roman" w:hAnsi="Times New Roman" w:cs="Times New Roman"/>
                <w:sz w:val="20"/>
                <w:szCs w:val="20"/>
              </w:rPr>
              <w:t xml:space="preserve"> -</w:t>
            </w:r>
            <w:r w:rsidR="00F2409D" w:rsidRPr="00A66369">
              <w:rPr>
                <w:rFonts w:ascii="Times New Roman" w:hAnsi="Times New Roman" w:cs="Times New Roman"/>
                <w:sz w:val="20"/>
                <w:szCs w:val="20"/>
              </w:rPr>
              <w:t xml:space="preserve"> Credit quality step 0</w:t>
            </w:r>
          </w:p>
          <w:p w14:paraId="76D17BFE" w14:textId="33D646C9" w:rsidR="00F2409D" w:rsidRPr="00A66369" w:rsidRDefault="001D7687" w:rsidP="00F2409D">
            <w:pPr>
              <w:rPr>
                <w:rFonts w:ascii="Times New Roman" w:hAnsi="Times New Roman" w:cs="Times New Roman"/>
                <w:sz w:val="20"/>
                <w:szCs w:val="20"/>
              </w:rPr>
            </w:pPr>
            <w:ins w:id="164" w:author="Author">
              <w:r>
                <w:rPr>
                  <w:rFonts w:ascii="Times New Roman" w:hAnsi="Times New Roman" w:cs="Times New Roman"/>
                  <w:sz w:val="20"/>
                  <w:szCs w:val="20"/>
                </w:rPr>
                <w:t>1</w:t>
              </w:r>
            </w:ins>
            <w:del w:id="165" w:author="Author">
              <w:r w:rsidR="00F2409D" w:rsidRPr="00A66369" w:rsidDel="001D7687">
                <w:rPr>
                  <w:rFonts w:ascii="Times New Roman" w:hAnsi="Times New Roman" w:cs="Times New Roman"/>
                  <w:sz w:val="20"/>
                  <w:szCs w:val="20"/>
                </w:rPr>
                <w:delText>2</w:delText>
              </w:r>
            </w:del>
            <w:r w:rsidR="00F2409D">
              <w:rPr>
                <w:rFonts w:ascii="Times New Roman" w:hAnsi="Times New Roman" w:cs="Times New Roman"/>
                <w:sz w:val="20"/>
                <w:szCs w:val="20"/>
              </w:rPr>
              <w:t xml:space="preserve"> -</w:t>
            </w:r>
            <w:r w:rsidR="00F2409D" w:rsidRPr="00A66369">
              <w:rPr>
                <w:rFonts w:ascii="Times New Roman" w:hAnsi="Times New Roman" w:cs="Times New Roman"/>
                <w:sz w:val="20"/>
                <w:szCs w:val="20"/>
              </w:rPr>
              <w:t xml:space="preserve"> Credit quality step 1</w:t>
            </w:r>
          </w:p>
          <w:p w14:paraId="5D8EAE2A" w14:textId="3E666283" w:rsidR="00F2409D" w:rsidRPr="00A66369" w:rsidRDefault="001D7687" w:rsidP="00F2409D">
            <w:pPr>
              <w:rPr>
                <w:rFonts w:ascii="Times New Roman" w:hAnsi="Times New Roman" w:cs="Times New Roman"/>
                <w:sz w:val="20"/>
                <w:szCs w:val="20"/>
              </w:rPr>
            </w:pPr>
            <w:ins w:id="166" w:author="Author">
              <w:r>
                <w:rPr>
                  <w:rFonts w:ascii="Times New Roman" w:hAnsi="Times New Roman" w:cs="Times New Roman"/>
                  <w:sz w:val="20"/>
                  <w:szCs w:val="20"/>
                </w:rPr>
                <w:t>2</w:t>
              </w:r>
            </w:ins>
            <w:del w:id="167" w:author="Author">
              <w:r w:rsidR="00F2409D" w:rsidRPr="00A66369" w:rsidDel="001D7687">
                <w:rPr>
                  <w:rFonts w:ascii="Times New Roman" w:hAnsi="Times New Roman" w:cs="Times New Roman"/>
                  <w:sz w:val="20"/>
                  <w:szCs w:val="20"/>
                </w:rPr>
                <w:delText>3</w:delText>
              </w:r>
            </w:del>
            <w:r w:rsidR="00F2409D">
              <w:rPr>
                <w:rFonts w:ascii="Times New Roman" w:hAnsi="Times New Roman" w:cs="Times New Roman"/>
                <w:sz w:val="20"/>
                <w:szCs w:val="20"/>
              </w:rPr>
              <w:t xml:space="preserve"> -</w:t>
            </w:r>
            <w:r w:rsidR="00F2409D" w:rsidRPr="00A66369">
              <w:rPr>
                <w:rFonts w:ascii="Times New Roman" w:hAnsi="Times New Roman" w:cs="Times New Roman"/>
                <w:sz w:val="20"/>
                <w:szCs w:val="20"/>
              </w:rPr>
              <w:t xml:space="preserve"> Credit quality step 2</w:t>
            </w:r>
          </w:p>
          <w:p w14:paraId="45BC7ADE" w14:textId="78DE1F17" w:rsidR="00F2409D" w:rsidRPr="00A66369" w:rsidRDefault="001D7687" w:rsidP="00F2409D">
            <w:pPr>
              <w:rPr>
                <w:rFonts w:ascii="Times New Roman" w:hAnsi="Times New Roman" w:cs="Times New Roman"/>
                <w:sz w:val="20"/>
                <w:szCs w:val="20"/>
              </w:rPr>
            </w:pPr>
            <w:ins w:id="168" w:author="Author">
              <w:r>
                <w:rPr>
                  <w:rFonts w:ascii="Times New Roman" w:hAnsi="Times New Roman" w:cs="Times New Roman"/>
                  <w:sz w:val="20"/>
                  <w:szCs w:val="20"/>
                </w:rPr>
                <w:t>3</w:t>
              </w:r>
            </w:ins>
            <w:del w:id="169" w:author="Author">
              <w:r w:rsidR="00F2409D" w:rsidRPr="00A66369" w:rsidDel="001D7687">
                <w:rPr>
                  <w:rFonts w:ascii="Times New Roman" w:hAnsi="Times New Roman" w:cs="Times New Roman"/>
                  <w:sz w:val="20"/>
                  <w:szCs w:val="20"/>
                </w:rPr>
                <w:delText>4</w:delText>
              </w:r>
            </w:del>
            <w:r w:rsidR="00F2409D">
              <w:rPr>
                <w:rFonts w:ascii="Times New Roman" w:hAnsi="Times New Roman" w:cs="Times New Roman"/>
                <w:sz w:val="20"/>
                <w:szCs w:val="20"/>
              </w:rPr>
              <w:t xml:space="preserve"> -</w:t>
            </w:r>
            <w:r w:rsidR="00F2409D" w:rsidRPr="00A66369">
              <w:rPr>
                <w:rFonts w:ascii="Times New Roman" w:hAnsi="Times New Roman" w:cs="Times New Roman"/>
                <w:sz w:val="20"/>
                <w:szCs w:val="20"/>
              </w:rPr>
              <w:t xml:space="preserve"> Credit quality step 3</w:t>
            </w:r>
          </w:p>
          <w:p w14:paraId="6AC268EB" w14:textId="7C5BBDF2" w:rsidR="00F2409D" w:rsidRPr="00A66369" w:rsidRDefault="001D7687" w:rsidP="00F2409D">
            <w:pPr>
              <w:rPr>
                <w:rFonts w:ascii="Times New Roman" w:hAnsi="Times New Roman" w:cs="Times New Roman"/>
                <w:sz w:val="20"/>
                <w:szCs w:val="20"/>
              </w:rPr>
            </w:pPr>
            <w:ins w:id="170" w:author="Author">
              <w:r>
                <w:rPr>
                  <w:rFonts w:ascii="Times New Roman" w:hAnsi="Times New Roman" w:cs="Times New Roman"/>
                  <w:sz w:val="20"/>
                  <w:szCs w:val="20"/>
                </w:rPr>
                <w:t>4</w:t>
              </w:r>
            </w:ins>
            <w:del w:id="171" w:author="Author">
              <w:r w:rsidR="00F2409D" w:rsidRPr="00A66369" w:rsidDel="001D7687">
                <w:rPr>
                  <w:rFonts w:ascii="Times New Roman" w:hAnsi="Times New Roman" w:cs="Times New Roman"/>
                  <w:sz w:val="20"/>
                  <w:szCs w:val="20"/>
                </w:rPr>
                <w:delText>5</w:delText>
              </w:r>
            </w:del>
            <w:r w:rsidR="00F2409D">
              <w:rPr>
                <w:rFonts w:ascii="Times New Roman" w:hAnsi="Times New Roman" w:cs="Times New Roman"/>
                <w:sz w:val="20"/>
                <w:szCs w:val="20"/>
              </w:rPr>
              <w:t xml:space="preserve"> -</w:t>
            </w:r>
            <w:r w:rsidR="00F2409D" w:rsidRPr="00A66369">
              <w:rPr>
                <w:rFonts w:ascii="Times New Roman" w:hAnsi="Times New Roman" w:cs="Times New Roman"/>
                <w:sz w:val="20"/>
                <w:szCs w:val="20"/>
              </w:rPr>
              <w:t xml:space="preserve"> Credit quality step 4</w:t>
            </w:r>
          </w:p>
          <w:p w14:paraId="3F3FEA25" w14:textId="6692F236" w:rsidR="00F2409D" w:rsidRPr="00A66369" w:rsidRDefault="001D7687" w:rsidP="00F2409D">
            <w:pPr>
              <w:rPr>
                <w:rFonts w:ascii="Times New Roman" w:hAnsi="Times New Roman" w:cs="Times New Roman"/>
                <w:sz w:val="20"/>
                <w:szCs w:val="20"/>
              </w:rPr>
            </w:pPr>
            <w:ins w:id="172" w:author="Author">
              <w:r>
                <w:rPr>
                  <w:rFonts w:ascii="Times New Roman" w:hAnsi="Times New Roman" w:cs="Times New Roman"/>
                  <w:sz w:val="20"/>
                  <w:szCs w:val="20"/>
                </w:rPr>
                <w:t>5</w:t>
              </w:r>
            </w:ins>
            <w:del w:id="173" w:author="Author">
              <w:r w:rsidR="00F2409D" w:rsidRPr="00A66369" w:rsidDel="001D7687">
                <w:rPr>
                  <w:rFonts w:ascii="Times New Roman" w:hAnsi="Times New Roman" w:cs="Times New Roman"/>
                  <w:sz w:val="20"/>
                  <w:szCs w:val="20"/>
                </w:rPr>
                <w:delText>6</w:delText>
              </w:r>
            </w:del>
            <w:r w:rsidR="00F2409D">
              <w:rPr>
                <w:rFonts w:ascii="Times New Roman" w:hAnsi="Times New Roman" w:cs="Times New Roman"/>
                <w:sz w:val="20"/>
                <w:szCs w:val="20"/>
              </w:rPr>
              <w:t xml:space="preserve"> -</w:t>
            </w:r>
            <w:r w:rsidR="00F2409D" w:rsidRPr="00A66369">
              <w:rPr>
                <w:rFonts w:ascii="Times New Roman" w:hAnsi="Times New Roman" w:cs="Times New Roman"/>
                <w:sz w:val="20"/>
                <w:szCs w:val="20"/>
              </w:rPr>
              <w:t xml:space="preserve"> Credit quality step 5</w:t>
            </w:r>
          </w:p>
          <w:p w14:paraId="469104DD" w14:textId="77777777" w:rsidR="00283F6C" w:rsidRDefault="001D7687" w:rsidP="001A2773">
            <w:pPr>
              <w:rPr>
                <w:ins w:id="174" w:author="Author"/>
                <w:rFonts w:ascii="Times New Roman" w:hAnsi="Times New Roman" w:cs="Times New Roman"/>
                <w:sz w:val="20"/>
                <w:szCs w:val="20"/>
              </w:rPr>
            </w:pPr>
            <w:ins w:id="175" w:author="Author">
              <w:r>
                <w:rPr>
                  <w:rFonts w:ascii="Times New Roman" w:hAnsi="Times New Roman" w:cs="Times New Roman"/>
                  <w:sz w:val="20"/>
                  <w:szCs w:val="20"/>
                </w:rPr>
                <w:t>6</w:t>
              </w:r>
            </w:ins>
            <w:del w:id="176" w:author="Author">
              <w:r w:rsidR="00F2409D" w:rsidRPr="001A2773" w:rsidDel="001D7687">
                <w:rPr>
                  <w:rFonts w:ascii="Times New Roman" w:hAnsi="Times New Roman" w:cs="Times New Roman"/>
                  <w:sz w:val="20"/>
                  <w:szCs w:val="20"/>
                </w:rPr>
                <w:delText>7</w:delText>
              </w:r>
            </w:del>
            <w:r w:rsidR="00F2409D" w:rsidRPr="001A2773">
              <w:rPr>
                <w:rFonts w:ascii="Times New Roman" w:hAnsi="Times New Roman" w:cs="Times New Roman"/>
                <w:sz w:val="20"/>
                <w:szCs w:val="20"/>
              </w:rPr>
              <w:t xml:space="preserve"> - Credit quality step 6</w:t>
            </w:r>
          </w:p>
          <w:p w14:paraId="6E6B1FB5" w14:textId="0063FDC1" w:rsidR="001D7687" w:rsidRPr="00CD728A" w:rsidRDefault="00DC4703" w:rsidP="001A2773">
            <w:ins w:id="177" w:author="Author">
              <w:r>
                <w:rPr>
                  <w:rFonts w:ascii="Times New Roman" w:hAnsi="Times New Roman" w:cs="Times New Roman"/>
                  <w:sz w:val="20"/>
                  <w:szCs w:val="20"/>
                </w:rPr>
                <w:t>9</w:t>
              </w:r>
              <w:r w:rsidR="001D7687">
                <w:rPr>
                  <w:rFonts w:ascii="Times New Roman" w:hAnsi="Times New Roman" w:cs="Times New Roman"/>
                  <w:sz w:val="20"/>
                  <w:szCs w:val="20"/>
                </w:rPr>
                <w:t xml:space="preserve"> - No rating available</w:t>
              </w:r>
            </w:ins>
          </w:p>
        </w:tc>
      </w:tr>
      <w:tr w:rsidR="00D56C74" w:rsidRPr="00CD728A" w14:paraId="45A45AD8" w14:textId="77777777" w:rsidTr="00266968">
        <w:trPr>
          <w:trHeight w:val="960"/>
        </w:trPr>
        <w:tc>
          <w:tcPr>
            <w:tcW w:w="1223" w:type="dxa"/>
          </w:tcPr>
          <w:p w14:paraId="1EE46C02" w14:textId="56102E62" w:rsidR="00D56C74" w:rsidRPr="00CD728A" w:rsidRDefault="00D56C74">
            <w:pPr>
              <w:pStyle w:val="NoSpacing"/>
              <w:rPr>
                <w:rFonts w:ascii="Times New Roman" w:hAnsi="Times New Roman" w:cs="Times New Roman"/>
                <w:sz w:val="20"/>
                <w:szCs w:val="20"/>
              </w:rPr>
            </w:pPr>
            <w:r>
              <w:rPr>
                <w:rFonts w:ascii="Times New Roman" w:hAnsi="Times New Roman" w:cs="Times New Roman"/>
                <w:sz w:val="20"/>
                <w:szCs w:val="20"/>
              </w:rPr>
              <w:t>C0</w:t>
            </w:r>
            <w:r w:rsidR="00F61770">
              <w:rPr>
                <w:rFonts w:ascii="Times New Roman" w:hAnsi="Times New Roman" w:cs="Times New Roman"/>
                <w:sz w:val="20"/>
                <w:szCs w:val="20"/>
              </w:rPr>
              <w:t>32</w:t>
            </w:r>
            <w:r w:rsidR="00F04720">
              <w:rPr>
                <w:rFonts w:ascii="Times New Roman" w:hAnsi="Times New Roman" w:cs="Times New Roman"/>
                <w:sz w:val="20"/>
                <w:szCs w:val="20"/>
              </w:rPr>
              <w:t>0</w:t>
            </w:r>
          </w:p>
        </w:tc>
        <w:tc>
          <w:tcPr>
            <w:tcW w:w="2403" w:type="dxa"/>
          </w:tcPr>
          <w:p w14:paraId="3C105993" w14:textId="2F0B5C69" w:rsidR="00D56C74" w:rsidRPr="00CD728A" w:rsidRDefault="00D56C74">
            <w:pPr>
              <w:rPr>
                <w:rFonts w:ascii="Times New Roman" w:hAnsi="Times New Roman" w:cs="Times New Roman"/>
                <w:sz w:val="20"/>
                <w:szCs w:val="20"/>
              </w:rPr>
            </w:pPr>
            <w:r w:rsidRPr="002C41CC">
              <w:rPr>
                <w:rFonts w:ascii="Times New Roman" w:hAnsi="Times New Roman" w:cs="Times New Roman"/>
                <w:sz w:val="20"/>
              </w:rPr>
              <w:t>Internal rating</w:t>
            </w:r>
          </w:p>
        </w:tc>
        <w:tc>
          <w:tcPr>
            <w:tcW w:w="5696" w:type="dxa"/>
          </w:tcPr>
          <w:p w14:paraId="5A4935DE" w14:textId="6D111436" w:rsidR="00D56C74" w:rsidRPr="00CD728A" w:rsidRDefault="00D56C74" w:rsidP="00E31240">
            <w:pPr>
              <w:rPr>
                <w:rFonts w:ascii="Times New Roman" w:eastAsia="Times New Roman" w:hAnsi="Times New Roman" w:cs="Times New Roman"/>
                <w:sz w:val="20"/>
                <w:szCs w:val="20"/>
                <w:lang w:eastAsia="en-GB"/>
              </w:rPr>
            </w:pPr>
            <w:r w:rsidRPr="007E57A8">
              <w:rPr>
                <w:rFonts w:ascii="Times New Roman" w:hAnsi="Times New Roman" w:cs="Times New Roman"/>
                <w:sz w:val="20"/>
              </w:rPr>
              <w:t xml:space="preserve">Internal rating of assets for </w:t>
            </w:r>
            <w:r>
              <w:rPr>
                <w:rFonts w:ascii="Times New Roman" w:hAnsi="Times New Roman" w:cs="Times New Roman"/>
                <w:sz w:val="20"/>
              </w:rPr>
              <w:t xml:space="preserve">undertakings </w:t>
            </w:r>
            <w:r w:rsidRPr="007E57A8">
              <w:rPr>
                <w:rFonts w:ascii="Times New Roman" w:hAnsi="Times New Roman" w:cs="Times New Roman"/>
                <w:sz w:val="20"/>
              </w:rPr>
              <w:t xml:space="preserve">using internal model to the extent that the internal ratings are used in their internal modelling. </w:t>
            </w:r>
            <w:r>
              <w:rPr>
                <w:rFonts w:ascii="Times New Roman" w:hAnsi="Times New Roman" w:cs="Times New Roman"/>
                <w:sz w:val="20"/>
              </w:rPr>
              <w:t>I</w:t>
            </w:r>
            <w:r w:rsidRPr="007E57A8">
              <w:rPr>
                <w:rFonts w:ascii="Times New Roman" w:hAnsi="Times New Roman" w:cs="Times New Roman"/>
                <w:sz w:val="20"/>
              </w:rPr>
              <w:t xml:space="preserve">f an internal model </w:t>
            </w:r>
            <w:r>
              <w:rPr>
                <w:rFonts w:ascii="Times New Roman" w:hAnsi="Times New Roman" w:cs="Times New Roman"/>
                <w:sz w:val="20"/>
              </w:rPr>
              <w:t xml:space="preserve">undertaking </w:t>
            </w:r>
            <w:r w:rsidRPr="007E57A8">
              <w:rPr>
                <w:rFonts w:ascii="Times New Roman" w:hAnsi="Times New Roman" w:cs="Times New Roman"/>
                <w:sz w:val="20"/>
              </w:rPr>
              <w:t xml:space="preserve">is using solely external ratings </w:t>
            </w:r>
            <w:r>
              <w:rPr>
                <w:rFonts w:ascii="Times New Roman" w:hAnsi="Times New Roman" w:cs="Times New Roman"/>
                <w:sz w:val="20"/>
              </w:rPr>
              <w:t>this item shall not be reported</w:t>
            </w:r>
            <w:r w:rsidRPr="007E57A8">
              <w:rPr>
                <w:rFonts w:ascii="Times New Roman" w:hAnsi="Times New Roman" w:cs="Times New Roman"/>
                <w:sz w:val="20"/>
              </w:rPr>
              <w:t>.</w:t>
            </w:r>
          </w:p>
        </w:tc>
      </w:tr>
      <w:tr w:rsidR="005031B9" w:rsidRPr="00CD728A" w14:paraId="3256752E" w14:textId="77777777" w:rsidTr="001A2773">
        <w:trPr>
          <w:trHeight w:val="960"/>
        </w:trPr>
        <w:tc>
          <w:tcPr>
            <w:tcW w:w="1223" w:type="dxa"/>
            <w:hideMark/>
          </w:tcPr>
          <w:p w14:paraId="0DECC2A2" w14:textId="45D055D8" w:rsidR="007774D4" w:rsidRPr="00CD728A" w:rsidRDefault="007B5DAF" w:rsidP="001A2773">
            <w:pPr>
              <w:pStyle w:val="NoSpacing"/>
              <w:rPr>
                <w:rFonts w:ascii="Times New Roman" w:hAnsi="Times New Roman" w:cs="Times New Roman"/>
                <w:sz w:val="20"/>
                <w:szCs w:val="20"/>
              </w:rPr>
            </w:pPr>
            <w:r w:rsidRPr="001A2773">
              <w:rPr>
                <w:rFonts w:ascii="Times New Roman" w:hAnsi="Times New Roman" w:cs="Times New Roman"/>
                <w:sz w:val="20"/>
                <w:szCs w:val="20"/>
              </w:rPr>
              <w:t>C</w:t>
            </w:r>
            <w:r w:rsidR="002468EB" w:rsidRPr="001A2773">
              <w:rPr>
                <w:rFonts w:ascii="Times New Roman" w:hAnsi="Times New Roman" w:cs="Times New Roman"/>
                <w:sz w:val="20"/>
                <w:szCs w:val="20"/>
              </w:rPr>
              <w:t>0</w:t>
            </w:r>
            <w:r w:rsidR="00F61770">
              <w:rPr>
                <w:rFonts w:ascii="Times New Roman" w:hAnsi="Times New Roman" w:cs="Times New Roman"/>
                <w:sz w:val="20"/>
                <w:szCs w:val="20"/>
              </w:rPr>
              <w:t>33</w:t>
            </w:r>
            <w:r w:rsidR="00F04720">
              <w:rPr>
                <w:rFonts w:ascii="Times New Roman" w:hAnsi="Times New Roman" w:cs="Times New Roman"/>
                <w:sz w:val="20"/>
                <w:szCs w:val="20"/>
              </w:rPr>
              <w:t>0</w:t>
            </w:r>
          </w:p>
          <w:p w14:paraId="7AB35323" w14:textId="647A1D0D" w:rsidR="00AD2A1B" w:rsidRPr="001A2773" w:rsidRDefault="007774D4" w:rsidP="001A2773">
            <w:pPr>
              <w:pStyle w:val="NoSpacing"/>
              <w:rPr>
                <w:rFonts w:ascii="Times New Roman" w:hAnsi="Times New Roman" w:cs="Times New Roman"/>
                <w:sz w:val="20"/>
                <w:szCs w:val="20"/>
              </w:rPr>
            </w:pPr>
            <w:r w:rsidRPr="00CD728A">
              <w:rPr>
                <w:rFonts w:ascii="Times New Roman" w:hAnsi="Times New Roman" w:cs="Times New Roman"/>
                <w:sz w:val="20"/>
                <w:szCs w:val="20"/>
              </w:rPr>
              <w:t>(A7)</w:t>
            </w:r>
          </w:p>
        </w:tc>
        <w:tc>
          <w:tcPr>
            <w:tcW w:w="2403" w:type="dxa"/>
            <w:hideMark/>
          </w:tcPr>
          <w:p w14:paraId="4C896CBC" w14:textId="77777777" w:rsidR="00AD2A1B" w:rsidRPr="001A2773" w:rsidRDefault="00AD2A1B">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Counterparty group</w:t>
            </w:r>
          </w:p>
        </w:tc>
        <w:tc>
          <w:tcPr>
            <w:tcW w:w="5696" w:type="dxa"/>
            <w:hideMark/>
          </w:tcPr>
          <w:p w14:paraId="77BB99DE" w14:textId="77777777" w:rsidR="00B57836" w:rsidRDefault="00B57836" w:rsidP="00B57836">
            <w:pPr>
              <w:spacing w:after="200" w:line="276" w:lineRule="auto"/>
              <w:rPr>
                <w:ins w:id="178" w:author="Author"/>
                <w:rFonts w:ascii="Times New Roman" w:eastAsia="Times New Roman" w:hAnsi="Times New Roman" w:cs="Times New Roman"/>
                <w:sz w:val="20"/>
                <w:szCs w:val="20"/>
                <w:lang w:eastAsia="en-GB"/>
              </w:rPr>
            </w:pPr>
            <w:ins w:id="179" w:author="Author">
              <w:r w:rsidRPr="009A7CD7">
                <w:rPr>
                  <w:rFonts w:ascii="Times New Roman" w:hAnsi="Times New Roman" w:cs="Times New Roman"/>
                  <w:sz w:val="20"/>
                  <w:szCs w:val="20"/>
                </w:rPr>
                <w:t>Only applicable to Over-The-Counter derivatives</w:t>
              </w:r>
              <w:r>
                <w:rPr>
                  <w:rFonts w:ascii="Times New Roman" w:hAnsi="Times New Roman" w:cs="Times New Roman"/>
                  <w:sz w:val="20"/>
                  <w:szCs w:val="20"/>
                </w:rPr>
                <w:t>, regarding contractual counterparties other than an exchange market and Central Counterparty (CCP).</w:t>
              </w:r>
            </w:ins>
          </w:p>
          <w:p w14:paraId="4F1D4E6C" w14:textId="27D7CD34" w:rsidR="00AD2A1B" w:rsidRPr="001A2773" w:rsidRDefault="00AD2A1B" w:rsidP="001D7687">
            <w:pPr>
              <w:spacing w:after="200" w:line="276" w:lineRule="auto"/>
              <w:rPr>
                <w:rFonts w:ascii="Times New Roman" w:hAnsi="Times New Roman" w:cs="Times New Roman"/>
                <w:sz w:val="20"/>
                <w:szCs w:val="20"/>
              </w:rPr>
            </w:pPr>
            <w:r w:rsidRPr="001A2773">
              <w:rPr>
                <w:rFonts w:ascii="Times New Roman" w:eastAsia="Times New Roman" w:hAnsi="Times New Roman" w:cs="Times New Roman"/>
                <w:sz w:val="20"/>
                <w:szCs w:val="20"/>
                <w:lang w:eastAsia="en-GB"/>
              </w:rPr>
              <w:t xml:space="preserve">Name of the ultimate parent </w:t>
            </w:r>
            <w:ins w:id="180" w:author="Author">
              <w:r w:rsidR="001D7687">
                <w:rPr>
                  <w:rFonts w:ascii="Times New Roman" w:hAnsi="Times New Roman" w:cs="Times New Roman"/>
                  <w:sz w:val="20"/>
                  <w:szCs w:val="20"/>
                </w:rPr>
                <w:t>entity</w:t>
              </w:r>
            </w:ins>
            <w:del w:id="181" w:author="Author">
              <w:r w:rsidRPr="001A2773" w:rsidDel="001D7687">
                <w:rPr>
                  <w:rFonts w:ascii="Times New Roman" w:eastAsia="Times New Roman" w:hAnsi="Times New Roman" w:cs="Times New Roman"/>
                  <w:sz w:val="20"/>
                  <w:szCs w:val="20"/>
                  <w:lang w:eastAsia="en-GB"/>
                </w:rPr>
                <w:delText xml:space="preserve">undertaking </w:delText>
              </w:r>
            </w:del>
            <w:ins w:id="182" w:author="Author">
              <w:r w:rsidR="001D7687" w:rsidRPr="001A2773">
                <w:rPr>
                  <w:rFonts w:ascii="Times New Roman" w:eastAsia="Times New Roman" w:hAnsi="Times New Roman" w:cs="Times New Roman"/>
                  <w:sz w:val="20"/>
                  <w:szCs w:val="20"/>
                  <w:lang w:eastAsia="en-GB"/>
                </w:rPr>
                <w:t xml:space="preserve"> </w:t>
              </w:r>
            </w:ins>
            <w:r w:rsidRPr="001A2773">
              <w:rPr>
                <w:rFonts w:ascii="Times New Roman" w:eastAsia="Times New Roman" w:hAnsi="Times New Roman" w:cs="Times New Roman"/>
                <w:sz w:val="20"/>
                <w:szCs w:val="20"/>
                <w:lang w:eastAsia="en-GB"/>
              </w:rPr>
              <w:t>of counterparty</w:t>
            </w:r>
            <w:r w:rsidR="00854FAD" w:rsidRPr="001A2773">
              <w:rPr>
                <w:rFonts w:ascii="Times New Roman" w:eastAsia="Times New Roman" w:hAnsi="Times New Roman" w:cs="Times New Roman"/>
                <w:sz w:val="20"/>
                <w:szCs w:val="20"/>
                <w:lang w:eastAsia="en-GB"/>
              </w:rPr>
              <w:t xml:space="preserve">. When available, this item corresponds to the entity name in the LEI database. When not available, corresponds to </w:t>
            </w:r>
            <w:r w:rsidR="003814BE" w:rsidRPr="001A2773">
              <w:rPr>
                <w:rFonts w:ascii="Times New Roman" w:eastAsia="Times New Roman" w:hAnsi="Times New Roman" w:cs="Times New Roman"/>
                <w:sz w:val="20"/>
                <w:szCs w:val="20"/>
                <w:lang w:eastAsia="en-GB"/>
              </w:rPr>
              <w:t>the legal</w:t>
            </w:r>
            <w:r w:rsidR="00854FAD" w:rsidRPr="001A2773">
              <w:rPr>
                <w:rFonts w:ascii="Times New Roman" w:eastAsia="Times New Roman" w:hAnsi="Times New Roman" w:cs="Times New Roman"/>
                <w:sz w:val="20"/>
                <w:szCs w:val="20"/>
                <w:lang w:eastAsia="en-GB"/>
              </w:rPr>
              <w:t xml:space="preserve"> name.</w:t>
            </w:r>
          </w:p>
        </w:tc>
      </w:tr>
      <w:tr w:rsidR="005031B9" w:rsidRPr="00CD728A" w14:paraId="5050C010" w14:textId="77777777" w:rsidTr="001A2773">
        <w:trPr>
          <w:trHeight w:val="1192"/>
        </w:trPr>
        <w:tc>
          <w:tcPr>
            <w:tcW w:w="1223" w:type="dxa"/>
            <w:hideMark/>
          </w:tcPr>
          <w:p w14:paraId="7CFDF7BA" w14:textId="3BB976E8" w:rsidR="007774D4" w:rsidRPr="00CD728A" w:rsidRDefault="007B5DAF" w:rsidP="001A2773">
            <w:pPr>
              <w:pStyle w:val="NoSpacing"/>
              <w:rPr>
                <w:rFonts w:ascii="Times New Roman" w:hAnsi="Times New Roman" w:cs="Times New Roman"/>
                <w:sz w:val="20"/>
                <w:szCs w:val="20"/>
              </w:rPr>
            </w:pPr>
            <w:r w:rsidRPr="001A2773">
              <w:rPr>
                <w:rFonts w:ascii="Times New Roman" w:hAnsi="Times New Roman" w:cs="Times New Roman"/>
                <w:sz w:val="20"/>
                <w:szCs w:val="20"/>
              </w:rPr>
              <w:t>C</w:t>
            </w:r>
            <w:r w:rsidR="002468EB" w:rsidRPr="001A2773">
              <w:rPr>
                <w:rFonts w:ascii="Times New Roman" w:hAnsi="Times New Roman" w:cs="Times New Roman"/>
                <w:sz w:val="20"/>
                <w:szCs w:val="20"/>
              </w:rPr>
              <w:t>0</w:t>
            </w:r>
            <w:r w:rsidR="00F61770">
              <w:rPr>
                <w:rFonts w:ascii="Times New Roman" w:hAnsi="Times New Roman" w:cs="Times New Roman"/>
                <w:sz w:val="20"/>
                <w:szCs w:val="20"/>
              </w:rPr>
              <w:t>34</w:t>
            </w:r>
            <w:r w:rsidR="00F04720">
              <w:rPr>
                <w:rFonts w:ascii="Times New Roman" w:hAnsi="Times New Roman" w:cs="Times New Roman"/>
                <w:sz w:val="20"/>
                <w:szCs w:val="20"/>
              </w:rPr>
              <w:t>0</w:t>
            </w:r>
          </w:p>
          <w:p w14:paraId="39DA276C" w14:textId="55136D6F" w:rsidR="00AD2A1B" w:rsidRPr="001A2773" w:rsidRDefault="007774D4" w:rsidP="001A2773">
            <w:pPr>
              <w:pStyle w:val="NoSpacing"/>
              <w:rPr>
                <w:rFonts w:ascii="Times New Roman" w:hAnsi="Times New Roman" w:cs="Times New Roman"/>
                <w:sz w:val="20"/>
                <w:szCs w:val="20"/>
              </w:rPr>
            </w:pPr>
            <w:r w:rsidRPr="00CD728A">
              <w:rPr>
                <w:rFonts w:ascii="Times New Roman" w:hAnsi="Times New Roman" w:cs="Times New Roman"/>
                <w:sz w:val="20"/>
                <w:szCs w:val="20"/>
              </w:rPr>
              <w:t>(A37)</w:t>
            </w:r>
          </w:p>
        </w:tc>
        <w:tc>
          <w:tcPr>
            <w:tcW w:w="2403" w:type="dxa"/>
            <w:hideMark/>
          </w:tcPr>
          <w:p w14:paraId="01273F8B" w14:textId="77777777" w:rsidR="00AD2A1B" w:rsidRPr="001A2773" w:rsidRDefault="00AD2A1B">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Counterparty group code</w:t>
            </w:r>
          </w:p>
        </w:tc>
        <w:tc>
          <w:tcPr>
            <w:tcW w:w="5696" w:type="dxa"/>
            <w:hideMark/>
          </w:tcPr>
          <w:p w14:paraId="4EC454F4" w14:textId="77777777" w:rsidR="00EF5E95" w:rsidRDefault="00EF5E95" w:rsidP="00EF5E95">
            <w:pPr>
              <w:spacing w:after="200" w:line="276" w:lineRule="auto"/>
              <w:rPr>
                <w:ins w:id="183" w:author="Author"/>
                <w:rFonts w:ascii="Times New Roman" w:hAnsi="Times New Roman" w:cs="Times New Roman"/>
                <w:sz w:val="20"/>
                <w:szCs w:val="20"/>
              </w:rPr>
            </w:pPr>
            <w:ins w:id="184" w:author="Author">
              <w:r w:rsidRPr="009A7CD7">
                <w:rPr>
                  <w:rFonts w:ascii="Times New Roman" w:hAnsi="Times New Roman" w:cs="Times New Roman"/>
                  <w:sz w:val="20"/>
                  <w:szCs w:val="20"/>
                </w:rPr>
                <w:t>Only applicable to Over-The-Counter derivatives</w:t>
              </w:r>
              <w:r>
                <w:rPr>
                  <w:rFonts w:ascii="Times New Roman" w:hAnsi="Times New Roman" w:cs="Times New Roman"/>
                  <w:sz w:val="20"/>
                  <w:szCs w:val="20"/>
                </w:rPr>
                <w:t>, regarding contractual counterparties other than an exchange market and Central Counterparty (CCP).</w:t>
              </w:r>
            </w:ins>
          </w:p>
          <w:p w14:paraId="59BD5AC9" w14:textId="43CE18DF" w:rsidR="00AD2A1B" w:rsidRPr="001A2773" w:rsidRDefault="00AD2A1B" w:rsidP="00E13DB0">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Identification code</w:t>
            </w:r>
            <w:r w:rsidR="0031661F" w:rsidRPr="001A2773">
              <w:rPr>
                <w:rFonts w:ascii="Times New Roman" w:hAnsi="Times New Roman" w:cs="Times New Roman"/>
                <w:sz w:val="20"/>
                <w:szCs w:val="20"/>
              </w:rPr>
              <w:t xml:space="preserve"> using the </w:t>
            </w:r>
            <w:r w:rsidRPr="001A2773">
              <w:rPr>
                <w:rFonts w:ascii="Times New Roman" w:hAnsi="Times New Roman" w:cs="Times New Roman"/>
                <w:sz w:val="20"/>
                <w:szCs w:val="20"/>
              </w:rPr>
              <w:t>Legal Entity Identifier (LEI) if available</w:t>
            </w:r>
            <w:r w:rsidR="00811693">
              <w:rPr>
                <w:rFonts w:ascii="Times New Roman" w:hAnsi="Times New Roman" w:cs="Times New Roman"/>
                <w:sz w:val="20"/>
                <w:szCs w:val="20"/>
              </w:rPr>
              <w:t>.</w:t>
            </w:r>
            <w:r w:rsidRPr="001A2773">
              <w:rPr>
                <w:rFonts w:ascii="Times New Roman" w:hAnsi="Times New Roman" w:cs="Times New Roman"/>
                <w:sz w:val="20"/>
                <w:szCs w:val="20"/>
              </w:rPr>
              <w:t xml:space="preserve"> </w:t>
            </w:r>
            <w:r w:rsidRPr="001A2773">
              <w:rPr>
                <w:rFonts w:ascii="Times New Roman" w:hAnsi="Times New Roman" w:cs="Times New Roman"/>
                <w:sz w:val="20"/>
                <w:szCs w:val="20"/>
              </w:rPr>
              <w:br/>
            </w:r>
            <w:r w:rsidRPr="001A2773">
              <w:rPr>
                <w:rFonts w:ascii="Times New Roman" w:hAnsi="Times New Roman" w:cs="Times New Roman"/>
                <w:sz w:val="20"/>
                <w:szCs w:val="20"/>
              </w:rPr>
              <w:br/>
              <w:t xml:space="preserve">If none is available this item </w:t>
            </w:r>
            <w:r w:rsidR="0031661F" w:rsidRPr="00CD728A">
              <w:rPr>
                <w:rFonts w:ascii="Times New Roman" w:hAnsi="Times New Roman" w:cs="Times New Roman"/>
                <w:sz w:val="20"/>
                <w:szCs w:val="20"/>
              </w:rPr>
              <w:t xml:space="preserve">shall </w:t>
            </w:r>
            <w:r w:rsidRPr="001A2773">
              <w:rPr>
                <w:rFonts w:ascii="Times New Roman" w:hAnsi="Times New Roman" w:cs="Times New Roman"/>
                <w:sz w:val="20"/>
                <w:szCs w:val="20"/>
              </w:rPr>
              <w:t>not be reported</w:t>
            </w:r>
            <w:r w:rsidR="00E13DB0">
              <w:rPr>
                <w:rFonts w:ascii="Times New Roman" w:hAnsi="Times New Roman" w:cs="Times New Roman"/>
                <w:sz w:val="20"/>
                <w:szCs w:val="20"/>
              </w:rPr>
              <w:t>.</w:t>
            </w:r>
          </w:p>
        </w:tc>
      </w:tr>
      <w:tr w:rsidR="005031B9" w:rsidRPr="00CD728A" w14:paraId="5CD854C1" w14:textId="77777777" w:rsidTr="001A2773">
        <w:trPr>
          <w:trHeight w:val="558"/>
        </w:trPr>
        <w:tc>
          <w:tcPr>
            <w:tcW w:w="1223" w:type="dxa"/>
            <w:hideMark/>
          </w:tcPr>
          <w:p w14:paraId="44E51275" w14:textId="3041A201" w:rsidR="007145B1" w:rsidRPr="001A2773" w:rsidRDefault="007B5DAF" w:rsidP="001A2773">
            <w:pPr>
              <w:pStyle w:val="NoSpacing"/>
              <w:rPr>
                <w:rFonts w:ascii="Times New Roman" w:hAnsi="Times New Roman" w:cs="Times New Roman"/>
                <w:sz w:val="20"/>
                <w:szCs w:val="20"/>
              </w:rPr>
            </w:pPr>
            <w:r w:rsidRPr="001A2773">
              <w:rPr>
                <w:rFonts w:ascii="Times New Roman" w:hAnsi="Times New Roman" w:cs="Times New Roman"/>
                <w:sz w:val="20"/>
                <w:szCs w:val="20"/>
              </w:rPr>
              <w:t>C</w:t>
            </w:r>
            <w:r w:rsidR="002468EB" w:rsidRPr="001A2773">
              <w:rPr>
                <w:rFonts w:ascii="Times New Roman" w:hAnsi="Times New Roman" w:cs="Times New Roman"/>
                <w:sz w:val="20"/>
                <w:szCs w:val="20"/>
              </w:rPr>
              <w:t>0</w:t>
            </w:r>
            <w:r w:rsidR="00F61770">
              <w:rPr>
                <w:rFonts w:ascii="Times New Roman" w:hAnsi="Times New Roman" w:cs="Times New Roman"/>
                <w:sz w:val="20"/>
                <w:szCs w:val="20"/>
              </w:rPr>
              <w:t>35</w:t>
            </w:r>
            <w:r w:rsidR="00F04720">
              <w:rPr>
                <w:rFonts w:ascii="Times New Roman" w:hAnsi="Times New Roman" w:cs="Times New Roman"/>
                <w:sz w:val="20"/>
                <w:szCs w:val="20"/>
              </w:rPr>
              <w:t>0</w:t>
            </w:r>
          </w:p>
        </w:tc>
        <w:tc>
          <w:tcPr>
            <w:tcW w:w="2403" w:type="dxa"/>
            <w:hideMark/>
          </w:tcPr>
          <w:p w14:paraId="2301FAE2" w14:textId="245DD606" w:rsidR="007145B1" w:rsidRPr="001A2773" w:rsidRDefault="007145B1" w:rsidP="00CB56D5">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 xml:space="preserve">Type of </w:t>
            </w:r>
            <w:r w:rsidR="004516AF" w:rsidRPr="001A2773">
              <w:rPr>
                <w:rFonts w:ascii="Times New Roman" w:hAnsi="Times New Roman" w:cs="Times New Roman"/>
                <w:sz w:val="20"/>
                <w:szCs w:val="20"/>
              </w:rPr>
              <w:t xml:space="preserve">counterparty group </w:t>
            </w:r>
            <w:r w:rsidRPr="001A2773">
              <w:rPr>
                <w:rFonts w:ascii="Times New Roman" w:hAnsi="Times New Roman" w:cs="Times New Roman"/>
                <w:sz w:val="20"/>
                <w:szCs w:val="20"/>
              </w:rPr>
              <w:t>code</w:t>
            </w:r>
          </w:p>
        </w:tc>
        <w:tc>
          <w:tcPr>
            <w:tcW w:w="5696" w:type="dxa"/>
            <w:hideMark/>
          </w:tcPr>
          <w:p w14:paraId="1E02648E" w14:textId="60F0BE41" w:rsidR="007145B1" w:rsidRPr="001A2773" w:rsidRDefault="007145B1" w:rsidP="00CB56D5">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 xml:space="preserve">Identification of the code used for the “Counterparty </w:t>
            </w:r>
            <w:r w:rsidR="00BA12FB" w:rsidRPr="001A2773">
              <w:rPr>
                <w:rFonts w:ascii="Times New Roman" w:hAnsi="Times New Roman" w:cs="Times New Roman"/>
                <w:sz w:val="20"/>
                <w:szCs w:val="20"/>
              </w:rPr>
              <w:t xml:space="preserve">group </w:t>
            </w:r>
            <w:r w:rsidRPr="001A2773">
              <w:rPr>
                <w:rFonts w:ascii="Times New Roman" w:hAnsi="Times New Roman" w:cs="Times New Roman"/>
                <w:sz w:val="20"/>
                <w:szCs w:val="20"/>
              </w:rPr>
              <w:t>Code” item. One of the options in the following closed list shall be used:</w:t>
            </w:r>
            <w:r w:rsidRPr="001A2773">
              <w:rPr>
                <w:rFonts w:ascii="Times New Roman" w:hAnsi="Times New Roman" w:cs="Times New Roman"/>
                <w:sz w:val="20"/>
                <w:szCs w:val="20"/>
              </w:rPr>
              <w:br/>
            </w:r>
            <w:r w:rsidR="0031661F" w:rsidRPr="00CD728A">
              <w:rPr>
                <w:rFonts w:ascii="Times New Roman" w:hAnsi="Times New Roman" w:cs="Times New Roman"/>
                <w:sz w:val="20"/>
                <w:szCs w:val="20"/>
              </w:rPr>
              <w:t xml:space="preserve">1 </w:t>
            </w:r>
            <w:r w:rsidRPr="001A2773">
              <w:rPr>
                <w:rFonts w:ascii="Times New Roman" w:hAnsi="Times New Roman" w:cs="Times New Roman"/>
                <w:sz w:val="20"/>
                <w:szCs w:val="20"/>
              </w:rPr>
              <w:t xml:space="preserve">- LEI </w:t>
            </w:r>
            <w:r w:rsidRPr="001A2773">
              <w:rPr>
                <w:rFonts w:ascii="Times New Roman" w:hAnsi="Times New Roman" w:cs="Times New Roman"/>
                <w:sz w:val="20"/>
                <w:szCs w:val="20"/>
              </w:rPr>
              <w:br/>
            </w:r>
            <w:r w:rsidR="000E2680">
              <w:rPr>
                <w:rFonts w:ascii="Times New Roman" w:hAnsi="Times New Roman" w:cs="Times New Roman"/>
                <w:sz w:val="20"/>
                <w:szCs w:val="20"/>
              </w:rPr>
              <w:t>9 - None</w:t>
            </w:r>
          </w:p>
        </w:tc>
      </w:tr>
      <w:tr w:rsidR="005031B9" w:rsidRPr="00CD728A" w14:paraId="567F1AC0" w14:textId="77777777" w:rsidTr="001A2773">
        <w:trPr>
          <w:trHeight w:val="585"/>
        </w:trPr>
        <w:tc>
          <w:tcPr>
            <w:tcW w:w="1223" w:type="dxa"/>
            <w:hideMark/>
          </w:tcPr>
          <w:p w14:paraId="723860A7" w14:textId="683BFA7C" w:rsidR="00AD2A1B" w:rsidRPr="001A2773" w:rsidRDefault="007B5DAF" w:rsidP="001A2773">
            <w:pPr>
              <w:pStyle w:val="NoSpacing"/>
              <w:rPr>
                <w:rFonts w:ascii="Times New Roman" w:hAnsi="Times New Roman" w:cs="Times New Roman"/>
                <w:sz w:val="20"/>
                <w:szCs w:val="20"/>
              </w:rPr>
            </w:pPr>
            <w:r w:rsidRPr="001A2773">
              <w:rPr>
                <w:rFonts w:ascii="Times New Roman" w:hAnsi="Times New Roman" w:cs="Times New Roman"/>
                <w:sz w:val="20"/>
                <w:szCs w:val="20"/>
              </w:rPr>
              <w:t>C</w:t>
            </w:r>
            <w:r w:rsidR="002468EB" w:rsidRPr="001A2773">
              <w:rPr>
                <w:rFonts w:ascii="Times New Roman" w:hAnsi="Times New Roman" w:cs="Times New Roman"/>
                <w:sz w:val="20"/>
                <w:szCs w:val="20"/>
              </w:rPr>
              <w:t>0</w:t>
            </w:r>
            <w:r w:rsidR="00F61770">
              <w:rPr>
                <w:rFonts w:ascii="Times New Roman" w:hAnsi="Times New Roman" w:cs="Times New Roman"/>
                <w:sz w:val="20"/>
                <w:szCs w:val="20"/>
              </w:rPr>
              <w:t>36</w:t>
            </w:r>
            <w:r w:rsidR="00F04720">
              <w:rPr>
                <w:rFonts w:ascii="Times New Roman" w:hAnsi="Times New Roman" w:cs="Times New Roman"/>
                <w:sz w:val="20"/>
                <w:szCs w:val="20"/>
              </w:rPr>
              <w:t>0</w:t>
            </w:r>
          </w:p>
        </w:tc>
        <w:tc>
          <w:tcPr>
            <w:tcW w:w="2403" w:type="dxa"/>
            <w:hideMark/>
          </w:tcPr>
          <w:p w14:paraId="77E0E020" w14:textId="77777777" w:rsidR="00AD2A1B" w:rsidRPr="001A2773" w:rsidRDefault="00AD2A1B">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Contract name</w:t>
            </w:r>
          </w:p>
        </w:tc>
        <w:tc>
          <w:tcPr>
            <w:tcW w:w="5696" w:type="dxa"/>
            <w:hideMark/>
          </w:tcPr>
          <w:p w14:paraId="09031667" w14:textId="4FDA06BE" w:rsidR="00AD2A1B" w:rsidRPr="001A2773" w:rsidRDefault="00AD2A1B">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Name of the derivative contract</w:t>
            </w:r>
            <w:r w:rsidR="00811693">
              <w:rPr>
                <w:rFonts w:ascii="Times New Roman" w:hAnsi="Times New Roman" w:cs="Times New Roman"/>
                <w:sz w:val="20"/>
                <w:szCs w:val="20"/>
              </w:rPr>
              <w:t>.</w:t>
            </w:r>
          </w:p>
        </w:tc>
      </w:tr>
      <w:tr w:rsidR="005031B9" w:rsidRPr="00CD728A" w14:paraId="7BE8DD81" w14:textId="77777777" w:rsidTr="001A2773">
        <w:trPr>
          <w:trHeight w:val="1204"/>
        </w:trPr>
        <w:tc>
          <w:tcPr>
            <w:tcW w:w="1223" w:type="dxa"/>
            <w:tcBorders>
              <w:top w:val="single" w:sz="4" w:space="0" w:color="auto"/>
              <w:left w:val="single" w:sz="4" w:space="0" w:color="auto"/>
              <w:bottom w:val="single" w:sz="4" w:space="0" w:color="auto"/>
              <w:right w:val="single" w:sz="4" w:space="0" w:color="auto"/>
            </w:tcBorders>
            <w:hideMark/>
          </w:tcPr>
          <w:p w14:paraId="4ED573F8" w14:textId="600542FB" w:rsidR="007774D4" w:rsidRPr="00CD728A" w:rsidRDefault="007B5DAF" w:rsidP="001A2773">
            <w:pPr>
              <w:pStyle w:val="NoSpacing"/>
              <w:rPr>
                <w:rFonts w:ascii="Times New Roman" w:hAnsi="Times New Roman" w:cs="Times New Roman"/>
                <w:sz w:val="20"/>
                <w:szCs w:val="20"/>
              </w:rPr>
            </w:pPr>
            <w:r w:rsidRPr="001A2773">
              <w:rPr>
                <w:rFonts w:ascii="Times New Roman" w:hAnsi="Times New Roman" w:cs="Times New Roman"/>
                <w:sz w:val="20"/>
                <w:szCs w:val="20"/>
              </w:rPr>
              <w:t>C</w:t>
            </w:r>
            <w:r w:rsidR="002468EB" w:rsidRPr="001A2773">
              <w:rPr>
                <w:rFonts w:ascii="Times New Roman" w:hAnsi="Times New Roman" w:cs="Times New Roman"/>
                <w:sz w:val="20"/>
                <w:szCs w:val="20"/>
              </w:rPr>
              <w:t>0</w:t>
            </w:r>
            <w:r w:rsidR="00F04720">
              <w:rPr>
                <w:rFonts w:ascii="Times New Roman" w:hAnsi="Times New Roman" w:cs="Times New Roman"/>
                <w:sz w:val="20"/>
                <w:szCs w:val="20"/>
              </w:rPr>
              <w:t>370</w:t>
            </w:r>
          </w:p>
          <w:p w14:paraId="0F4AC1F2" w14:textId="44E79284" w:rsidR="00AD2A1B" w:rsidRPr="001A2773" w:rsidRDefault="007774D4" w:rsidP="001A2773">
            <w:pPr>
              <w:pStyle w:val="NoSpacing"/>
              <w:rPr>
                <w:rFonts w:ascii="Times New Roman" w:hAnsi="Times New Roman" w:cs="Times New Roman"/>
                <w:sz w:val="20"/>
                <w:szCs w:val="20"/>
              </w:rPr>
            </w:pPr>
            <w:r w:rsidRPr="00CD728A">
              <w:rPr>
                <w:rFonts w:ascii="Times New Roman" w:hAnsi="Times New Roman" w:cs="Times New Roman"/>
                <w:sz w:val="20"/>
                <w:szCs w:val="20"/>
              </w:rPr>
              <w:t>(A10)</w:t>
            </w:r>
          </w:p>
        </w:tc>
        <w:tc>
          <w:tcPr>
            <w:tcW w:w="2403" w:type="dxa"/>
            <w:tcBorders>
              <w:top w:val="single" w:sz="4" w:space="0" w:color="auto"/>
              <w:left w:val="single" w:sz="4" w:space="0" w:color="auto"/>
              <w:bottom w:val="single" w:sz="4" w:space="0" w:color="auto"/>
              <w:right w:val="single" w:sz="4" w:space="0" w:color="auto"/>
            </w:tcBorders>
            <w:hideMark/>
          </w:tcPr>
          <w:p w14:paraId="41FF277F" w14:textId="77777777" w:rsidR="00AD2A1B" w:rsidRPr="001A2773" w:rsidRDefault="00AD2A1B">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Currency</w:t>
            </w:r>
          </w:p>
        </w:tc>
        <w:tc>
          <w:tcPr>
            <w:tcW w:w="5696" w:type="dxa"/>
            <w:tcBorders>
              <w:top w:val="single" w:sz="4" w:space="0" w:color="auto"/>
              <w:left w:val="single" w:sz="4" w:space="0" w:color="auto"/>
              <w:bottom w:val="single" w:sz="4" w:space="0" w:color="auto"/>
              <w:right w:val="single" w:sz="4" w:space="0" w:color="auto"/>
            </w:tcBorders>
            <w:hideMark/>
          </w:tcPr>
          <w:p w14:paraId="749B1105" w14:textId="1A0C734F" w:rsidR="00FC69EF" w:rsidRPr="001A2773" w:rsidRDefault="008A4869" w:rsidP="001A2773">
            <w:pPr>
              <w:rPr>
                <w:rFonts w:ascii="Times New Roman" w:hAnsi="Times New Roman" w:cs="Times New Roman"/>
                <w:sz w:val="20"/>
                <w:szCs w:val="20"/>
              </w:rPr>
            </w:pPr>
            <w:r w:rsidRPr="001A2773">
              <w:rPr>
                <w:rFonts w:ascii="Times New Roman" w:hAnsi="Times New Roman" w:cs="Times New Roman"/>
                <w:sz w:val="20"/>
                <w:szCs w:val="20"/>
              </w:rPr>
              <w:t xml:space="preserve">Identify the </w:t>
            </w:r>
            <w:r w:rsidR="00AD2A1B" w:rsidRPr="001A2773">
              <w:rPr>
                <w:rFonts w:ascii="Times New Roman" w:hAnsi="Times New Roman" w:cs="Times New Roman"/>
                <w:sz w:val="20"/>
                <w:szCs w:val="20"/>
              </w:rPr>
              <w:t>ISO 4217</w:t>
            </w:r>
            <w:r w:rsidR="003911E9" w:rsidRPr="001A2773">
              <w:rPr>
                <w:rFonts w:ascii="Times New Roman" w:hAnsi="Times New Roman" w:cs="Times New Roman"/>
                <w:sz w:val="20"/>
                <w:szCs w:val="20"/>
              </w:rPr>
              <w:t xml:space="preserve"> alphabetic c</w:t>
            </w:r>
            <w:r w:rsidR="00AD2A1B" w:rsidRPr="001A2773">
              <w:rPr>
                <w:rFonts w:ascii="Times New Roman" w:hAnsi="Times New Roman" w:cs="Times New Roman"/>
                <w:sz w:val="20"/>
                <w:szCs w:val="20"/>
              </w:rPr>
              <w:t xml:space="preserve">ode of the currency of the derivative, i.e., currency of the notional amount of the derivative (e.g.: option having as underlying an amount in USD, </w:t>
            </w:r>
            <w:r w:rsidR="00FC69EF" w:rsidRPr="001A2773">
              <w:rPr>
                <w:rFonts w:ascii="Times New Roman" w:hAnsi="Times New Roman" w:cs="Times New Roman"/>
                <w:sz w:val="20"/>
                <w:szCs w:val="20"/>
              </w:rPr>
              <w:t xml:space="preserve">currency for which the notional amount is expressed contractually for </w:t>
            </w:r>
            <w:r w:rsidR="00AD2A1B" w:rsidRPr="001A2773">
              <w:rPr>
                <w:rFonts w:ascii="Times New Roman" w:hAnsi="Times New Roman" w:cs="Times New Roman"/>
                <w:sz w:val="20"/>
                <w:szCs w:val="20"/>
              </w:rPr>
              <w:t>FX swap, etc</w:t>
            </w:r>
            <w:r w:rsidR="00EB156A" w:rsidRPr="001A2773">
              <w:rPr>
                <w:rFonts w:ascii="Times New Roman" w:hAnsi="Times New Roman" w:cs="Times New Roman"/>
                <w:sz w:val="20"/>
                <w:szCs w:val="20"/>
              </w:rPr>
              <w:t>.</w:t>
            </w:r>
            <w:r w:rsidR="00AD2A1B" w:rsidRPr="001A2773">
              <w:rPr>
                <w:rFonts w:ascii="Times New Roman" w:hAnsi="Times New Roman" w:cs="Times New Roman"/>
                <w:sz w:val="20"/>
                <w:szCs w:val="20"/>
              </w:rPr>
              <w:t xml:space="preserve">). </w:t>
            </w:r>
          </w:p>
        </w:tc>
      </w:tr>
      <w:tr w:rsidR="005031B9" w:rsidRPr="00CD728A" w14:paraId="2E33174A" w14:textId="77777777" w:rsidTr="001A2773">
        <w:trPr>
          <w:trHeight w:val="204"/>
        </w:trPr>
        <w:tc>
          <w:tcPr>
            <w:tcW w:w="1223" w:type="dxa"/>
            <w:tcBorders>
              <w:top w:val="single" w:sz="4" w:space="0" w:color="auto"/>
              <w:left w:val="single" w:sz="4" w:space="0" w:color="auto"/>
              <w:bottom w:val="nil"/>
              <w:right w:val="single" w:sz="4" w:space="0" w:color="auto"/>
            </w:tcBorders>
            <w:hideMark/>
          </w:tcPr>
          <w:p w14:paraId="70E5B400" w14:textId="6AB06BC6" w:rsidR="007774D4" w:rsidRPr="00CD728A" w:rsidRDefault="007B5DAF" w:rsidP="001A2773">
            <w:pPr>
              <w:pStyle w:val="NoSpacing"/>
              <w:rPr>
                <w:rFonts w:ascii="Times New Roman" w:hAnsi="Times New Roman" w:cs="Times New Roman"/>
                <w:sz w:val="20"/>
                <w:szCs w:val="20"/>
              </w:rPr>
            </w:pPr>
            <w:r w:rsidRPr="001A2773">
              <w:rPr>
                <w:rFonts w:ascii="Times New Roman" w:hAnsi="Times New Roman" w:cs="Times New Roman"/>
                <w:sz w:val="20"/>
                <w:szCs w:val="20"/>
              </w:rPr>
              <w:t>C</w:t>
            </w:r>
            <w:r w:rsidR="002468EB" w:rsidRPr="001A2773">
              <w:rPr>
                <w:rFonts w:ascii="Times New Roman" w:hAnsi="Times New Roman" w:cs="Times New Roman"/>
                <w:sz w:val="20"/>
                <w:szCs w:val="20"/>
              </w:rPr>
              <w:t>0</w:t>
            </w:r>
            <w:r w:rsidR="00F04720">
              <w:rPr>
                <w:rFonts w:ascii="Times New Roman" w:hAnsi="Times New Roman" w:cs="Times New Roman"/>
                <w:sz w:val="20"/>
                <w:szCs w:val="20"/>
              </w:rPr>
              <w:t>380</w:t>
            </w:r>
          </w:p>
          <w:p w14:paraId="2F86A543" w14:textId="0D236F1D" w:rsidR="00AD2A1B" w:rsidRPr="001A2773" w:rsidRDefault="007774D4" w:rsidP="001A2773">
            <w:pPr>
              <w:pStyle w:val="NoSpacing"/>
              <w:rPr>
                <w:rFonts w:ascii="Times New Roman" w:hAnsi="Times New Roman" w:cs="Times New Roman"/>
                <w:sz w:val="20"/>
                <w:szCs w:val="20"/>
              </w:rPr>
            </w:pPr>
            <w:r w:rsidRPr="00CD728A">
              <w:rPr>
                <w:rFonts w:ascii="Times New Roman" w:hAnsi="Times New Roman" w:cs="Times New Roman"/>
                <w:sz w:val="20"/>
                <w:szCs w:val="20"/>
              </w:rPr>
              <w:t>(A11)</w:t>
            </w:r>
          </w:p>
        </w:tc>
        <w:tc>
          <w:tcPr>
            <w:tcW w:w="2403" w:type="dxa"/>
            <w:tcBorders>
              <w:top w:val="single" w:sz="4" w:space="0" w:color="auto"/>
              <w:left w:val="single" w:sz="4" w:space="0" w:color="auto"/>
              <w:bottom w:val="nil"/>
              <w:right w:val="single" w:sz="4" w:space="0" w:color="auto"/>
            </w:tcBorders>
            <w:hideMark/>
          </w:tcPr>
          <w:p w14:paraId="5B7EB782" w14:textId="77777777" w:rsidR="00AD2A1B" w:rsidRPr="001A2773" w:rsidRDefault="00AD2A1B">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CIC</w:t>
            </w:r>
          </w:p>
        </w:tc>
        <w:tc>
          <w:tcPr>
            <w:tcW w:w="5696" w:type="dxa"/>
            <w:tcBorders>
              <w:top w:val="single" w:sz="4" w:space="0" w:color="auto"/>
              <w:left w:val="single" w:sz="4" w:space="0" w:color="auto"/>
              <w:bottom w:val="nil"/>
              <w:right w:val="single" w:sz="4" w:space="0" w:color="auto"/>
            </w:tcBorders>
            <w:hideMark/>
          </w:tcPr>
          <w:p w14:paraId="2752CA99" w14:textId="3FE373F4" w:rsidR="00CB56D5" w:rsidRPr="001A2773" w:rsidRDefault="007145B1" w:rsidP="00321C67">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C</w:t>
            </w:r>
            <w:r w:rsidR="005267BB" w:rsidRPr="001A2773">
              <w:rPr>
                <w:rFonts w:ascii="Times New Roman" w:hAnsi="Times New Roman" w:cs="Times New Roman"/>
                <w:sz w:val="20"/>
                <w:szCs w:val="20"/>
              </w:rPr>
              <w:t xml:space="preserve">omplementary </w:t>
            </w:r>
            <w:r w:rsidRPr="001A2773">
              <w:rPr>
                <w:rFonts w:ascii="Times New Roman" w:hAnsi="Times New Roman" w:cs="Times New Roman"/>
                <w:sz w:val="20"/>
                <w:szCs w:val="20"/>
              </w:rPr>
              <w:t>I</w:t>
            </w:r>
            <w:r w:rsidR="005267BB" w:rsidRPr="001A2773">
              <w:rPr>
                <w:rFonts w:ascii="Times New Roman" w:hAnsi="Times New Roman" w:cs="Times New Roman"/>
                <w:sz w:val="20"/>
                <w:szCs w:val="20"/>
              </w:rPr>
              <w:t xml:space="preserve">dentification </w:t>
            </w:r>
            <w:r w:rsidRPr="001A2773">
              <w:rPr>
                <w:rFonts w:ascii="Times New Roman" w:hAnsi="Times New Roman" w:cs="Times New Roman"/>
                <w:sz w:val="20"/>
                <w:szCs w:val="20"/>
              </w:rPr>
              <w:t>C</w:t>
            </w:r>
            <w:r w:rsidR="00AD2A1B" w:rsidRPr="001A2773">
              <w:rPr>
                <w:rFonts w:ascii="Times New Roman" w:hAnsi="Times New Roman" w:cs="Times New Roman"/>
                <w:sz w:val="20"/>
                <w:szCs w:val="20"/>
              </w:rPr>
              <w:t xml:space="preserve">ode used to classify </w:t>
            </w:r>
            <w:r w:rsidR="006B63DE" w:rsidRPr="001A2773">
              <w:rPr>
                <w:rFonts w:ascii="Times New Roman" w:hAnsi="Times New Roman" w:cs="Times New Roman"/>
                <w:sz w:val="20"/>
                <w:szCs w:val="20"/>
              </w:rPr>
              <w:t>assets</w:t>
            </w:r>
            <w:r w:rsidR="00AD2A1B" w:rsidRPr="001A2773">
              <w:rPr>
                <w:rFonts w:ascii="Times New Roman" w:hAnsi="Times New Roman" w:cs="Times New Roman"/>
                <w:sz w:val="20"/>
                <w:szCs w:val="20"/>
              </w:rPr>
              <w:t xml:space="preserve">, as set </w:t>
            </w:r>
            <w:r w:rsidR="00AD2A1B" w:rsidRPr="00C06AA0">
              <w:rPr>
                <w:rFonts w:ascii="Times New Roman" w:hAnsi="Times New Roman" w:cs="Times New Roman"/>
                <w:sz w:val="20"/>
                <w:szCs w:val="20"/>
              </w:rPr>
              <w:t xml:space="preserve">out in Annex </w:t>
            </w:r>
            <w:r w:rsidR="0031661F" w:rsidRPr="00C06AA0">
              <w:rPr>
                <w:rFonts w:ascii="Times New Roman" w:hAnsi="Times New Roman" w:cs="Times New Roman"/>
                <w:sz w:val="20"/>
                <w:szCs w:val="20"/>
              </w:rPr>
              <w:t xml:space="preserve">- </w:t>
            </w:r>
            <w:del w:id="185" w:author="Author">
              <w:r w:rsidR="0031661F" w:rsidRPr="00C06AA0" w:rsidDel="00DC4703">
                <w:rPr>
                  <w:rFonts w:ascii="Times New Roman" w:hAnsi="Times New Roman" w:cs="Times New Roman"/>
                  <w:sz w:val="20"/>
                  <w:szCs w:val="20"/>
                </w:rPr>
                <w:delText>I</w:delText>
              </w:r>
            </w:del>
            <w:r w:rsidR="0031661F" w:rsidRPr="00C06AA0">
              <w:rPr>
                <w:rFonts w:ascii="Times New Roman" w:hAnsi="Times New Roman" w:cs="Times New Roman"/>
                <w:sz w:val="20"/>
                <w:szCs w:val="20"/>
              </w:rPr>
              <w:t xml:space="preserve">V </w:t>
            </w:r>
            <w:r w:rsidR="00AD2A1B" w:rsidRPr="00C06AA0">
              <w:rPr>
                <w:rFonts w:ascii="Times New Roman" w:hAnsi="Times New Roman" w:cs="Times New Roman"/>
                <w:sz w:val="20"/>
                <w:szCs w:val="20"/>
              </w:rPr>
              <w:t>CIC Table</w:t>
            </w:r>
            <w:r w:rsidR="0031661F" w:rsidRPr="00C06AA0">
              <w:rPr>
                <w:rFonts w:ascii="Times New Roman" w:hAnsi="Times New Roman" w:cs="Times New Roman"/>
                <w:sz w:val="20"/>
                <w:szCs w:val="20"/>
              </w:rPr>
              <w:t xml:space="preserve"> of this Regulation</w:t>
            </w:r>
            <w:r w:rsidR="00AD2A1B" w:rsidRPr="00C06AA0">
              <w:rPr>
                <w:rFonts w:ascii="Times New Roman" w:hAnsi="Times New Roman" w:cs="Times New Roman"/>
                <w:sz w:val="20"/>
                <w:szCs w:val="20"/>
              </w:rPr>
              <w:t>. When</w:t>
            </w:r>
            <w:r w:rsidR="00AD2A1B" w:rsidRPr="001A2773">
              <w:rPr>
                <w:rFonts w:ascii="Times New Roman" w:hAnsi="Times New Roman" w:cs="Times New Roman"/>
                <w:sz w:val="20"/>
                <w:szCs w:val="20"/>
              </w:rPr>
              <w:t xml:space="preserve"> classifying </w:t>
            </w:r>
            <w:r w:rsidR="006B63DE" w:rsidRPr="001A2773">
              <w:rPr>
                <w:rFonts w:ascii="Times New Roman" w:hAnsi="Times New Roman" w:cs="Times New Roman"/>
                <w:sz w:val="20"/>
                <w:szCs w:val="20"/>
              </w:rPr>
              <w:t>derivatives</w:t>
            </w:r>
            <w:r w:rsidR="00AD2A1B" w:rsidRPr="001A2773">
              <w:rPr>
                <w:rFonts w:ascii="Times New Roman" w:hAnsi="Times New Roman" w:cs="Times New Roman"/>
                <w:sz w:val="20"/>
                <w:szCs w:val="20"/>
              </w:rPr>
              <w:t xml:space="preserve"> using the CIC table, undertakings shall take into consideration the most representative risk to which the </w:t>
            </w:r>
            <w:r w:rsidR="00821066" w:rsidRPr="001A2773">
              <w:rPr>
                <w:rFonts w:ascii="Times New Roman" w:hAnsi="Times New Roman" w:cs="Times New Roman"/>
                <w:sz w:val="20"/>
                <w:szCs w:val="20"/>
              </w:rPr>
              <w:t xml:space="preserve">derivative </w:t>
            </w:r>
            <w:r w:rsidR="00AD2A1B" w:rsidRPr="001A2773">
              <w:rPr>
                <w:rFonts w:ascii="Times New Roman" w:hAnsi="Times New Roman" w:cs="Times New Roman"/>
                <w:sz w:val="20"/>
                <w:szCs w:val="20"/>
              </w:rPr>
              <w:t>is exposed to.</w:t>
            </w:r>
          </w:p>
        </w:tc>
      </w:tr>
      <w:tr w:rsidR="005031B9" w:rsidRPr="00CD728A" w14:paraId="560134F4" w14:textId="77777777" w:rsidTr="001A2773">
        <w:trPr>
          <w:trHeight w:val="2085"/>
        </w:trPr>
        <w:tc>
          <w:tcPr>
            <w:tcW w:w="1223" w:type="dxa"/>
            <w:hideMark/>
          </w:tcPr>
          <w:p w14:paraId="4FC1A78B" w14:textId="7648C387" w:rsidR="009C1618" w:rsidRPr="00CD728A" w:rsidRDefault="007B5DAF" w:rsidP="001A2773">
            <w:pPr>
              <w:pStyle w:val="NoSpacing"/>
              <w:rPr>
                <w:rFonts w:ascii="Times New Roman" w:hAnsi="Times New Roman" w:cs="Times New Roman"/>
                <w:sz w:val="20"/>
                <w:szCs w:val="20"/>
              </w:rPr>
            </w:pPr>
            <w:r w:rsidRPr="001A2773">
              <w:rPr>
                <w:rFonts w:ascii="Times New Roman" w:hAnsi="Times New Roman" w:cs="Times New Roman"/>
                <w:sz w:val="20"/>
                <w:szCs w:val="20"/>
              </w:rPr>
              <w:t>C</w:t>
            </w:r>
            <w:r w:rsidR="002468EB" w:rsidRPr="001A2773">
              <w:rPr>
                <w:rFonts w:ascii="Times New Roman" w:hAnsi="Times New Roman" w:cs="Times New Roman"/>
                <w:sz w:val="20"/>
                <w:szCs w:val="20"/>
              </w:rPr>
              <w:t>0</w:t>
            </w:r>
            <w:r w:rsidR="006369F8" w:rsidRPr="001A2773">
              <w:rPr>
                <w:rFonts w:ascii="Times New Roman" w:hAnsi="Times New Roman" w:cs="Times New Roman"/>
                <w:sz w:val="20"/>
                <w:szCs w:val="20"/>
              </w:rPr>
              <w:t>3</w:t>
            </w:r>
            <w:r w:rsidR="00F04720">
              <w:rPr>
                <w:rFonts w:ascii="Times New Roman" w:hAnsi="Times New Roman" w:cs="Times New Roman"/>
                <w:sz w:val="20"/>
                <w:szCs w:val="20"/>
              </w:rPr>
              <w:t>90</w:t>
            </w:r>
          </w:p>
          <w:p w14:paraId="3814EC76" w14:textId="13E43C6C" w:rsidR="001D720F" w:rsidRPr="001A2773" w:rsidRDefault="009C1618" w:rsidP="001A2773">
            <w:pPr>
              <w:pStyle w:val="NoSpacing"/>
              <w:rPr>
                <w:rFonts w:ascii="Times New Roman" w:hAnsi="Times New Roman" w:cs="Times New Roman"/>
                <w:sz w:val="20"/>
                <w:szCs w:val="20"/>
              </w:rPr>
            </w:pPr>
            <w:r w:rsidRPr="00CD728A">
              <w:rPr>
                <w:rFonts w:ascii="Times New Roman" w:hAnsi="Times New Roman" w:cs="Times New Roman"/>
                <w:sz w:val="20"/>
                <w:szCs w:val="20"/>
              </w:rPr>
              <w:t>(A21)</w:t>
            </w:r>
          </w:p>
        </w:tc>
        <w:tc>
          <w:tcPr>
            <w:tcW w:w="2403" w:type="dxa"/>
            <w:hideMark/>
          </w:tcPr>
          <w:p w14:paraId="15C03E91" w14:textId="77777777" w:rsidR="001D720F" w:rsidRPr="001A2773" w:rsidRDefault="001D720F">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Trigger value</w:t>
            </w:r>
          </w:p>
        </w:tc>
        <w:tc>
          <w:tcPr>
            <w:tcW w:w="5696" w:type="dxa"/>
            <w:hideMark/>
          </w:tcPr>
          <w:p w14:paraId="0B2CF009" w14:textId="178ABA72" w:rsidR="001D720F" w:rsidRPr="001A2773" w:rsidRDefault="001D720F" w:rsidP="00710312">
            <w:pPr>
              <w:rPr>
                <w:rFonts w:ascii="Times New Roman" w:hAnsi="Times New Roman" w:cs="Times New Roman"/>
                <w:sz w:val="20"/>
                <w:szCs w:val="20"/>
              </w:rPr>
            </w:pPr>
            <w:r w:rsidRPr="001A2773">
              <w:rPr>
                <w:rFonts w:ascii="Times New Roman" w:hAnsi="Times New Roman" w:cs="Times New Roman"/>
                <w:sz w:val="20"/>
                <w:szCs w:val="20"/>
              </w:rPr>
              <w:t>Reference price for futures, strike price for options</w:t>
            </w:r>
            <w:r w:rsidR="00400866" w:rsidRPr="001A2773">
              <w:rPr>
                <w:rFonts w:ascii="Times New Roman" w:hAnsi="Times New Roman" w:cs="Times New Roman"/>
                <w:sz w:val="20"/>
                <w:szCs w:val="20"/>
              </w:rPr>
              <w:t xml:space="preserve"> (for bonds</w:t>
            </w:r>
            <w:r w:rsidR="003264A9">
              <w:rPr>
                <w:rFonts w:ascii="Times New Roman" w:hAnsi="Times New Roman" w:cs="Times New Roman"/>
                <w:sz w:val="20"/>
                <w:szCs w:val="20"/>
              </w:rPr>
              <w:t>,</w:t>
            </w:r>
            <w:r w:rsidR="00400866" w:rsidRPr="001A2773">
              <w:rPr>
                <w:rFonts w:ascii="Times New Roman" w:hAnsi="Times New Roman" w:cs="Times New Roman"/>
                <w:sz w:val="20"/>
                <w:szCs w:val="20"/>
              </w:rPr>
              <w:t xml:space="preserve"> price </w:t>
            </w:r>
            <w:r w:rsidR="0044654B" w:rsidRPr="00CD728A">
              <w:rPr>
                <w:rFonts w:ascii="Times New Roman" w:hAnsi="Times New Roman" w:cs="Times New Roman"/>
                <w:sz w:val="20"/>
                <w:szCs w:val="20"/>
              </w:rPr>
              <w:t>shall</w:t>
            </w:r>
            <w:r w:rsidR="00400866" w:rsidRPr="001A2773">
              <w:rPr>
                <w:rFonts w:ascii="Times New Roman" w:hAnsi="Times New Roman" w:cs="Times New Roman"/>
                <w:sz w:val="20"/>
                <w:szCs w:val="20"/>
              </w:rPr>
              <w:t xml:space="preserve"> be a percentage of the </w:t>
            </w:r>
            <w:proofErr w:type="spellStart"/>
            <w:r w:rsidR="00400866" w:rsidRPr="001A2773">
              <w:rPr>
                <w:rFonts w:ascii="Times New Roman" w:hAnsi="Times New Roman" w:cs="Times New Roman"/>
                <w:sz w:val="20"/>
                <w:szCs w:val="20"/>
              </w:rPr>
              <w:t>par amount</w:t>
            </w:r>
            <w:proofErr w:type="spellEnd"/>
            <w:r w:rsidR="00400866" w:rsidRPr="001A2773">
              <w:rPr>
                <w:rFonts w:ascii="Times New Roman" w:hAnsi="Times New Roman" w:cs="Times New Roman"/>
                <w:sz w:val="20"/>
                <w:szCs w:val="20"/>
              </w:rPr>
              <w:t>)</w:t>
            </w:r>
            <w:r w:rsidRPr="001A2773">
              <w:rPr>
                <w:rFonts w:ascii="Times New Roman" w:hAnsi="Times New Roman" w:cs="Times New Roman"/>
                <w:sz w:val="20"/>
                <w:szCs w:val="20"/>
              </w:rPr>
              <w:t>, currency exchange rate or interest rate for forwards, etc.</w:t>
            </w:r>
            <w:r w:rsidRPr="001A2773">
              <w:rPr>
                <w:rFonts w:ascii="Times New Roman" w:hAnsi="Times New Roman" w:cs="Times New Roman"/>
                <w:sz w:val="20"/>
                <w:szCs w:val="20"/>
              </w:rPr>
              <w:br/>
              <w:t xml:space="preserve">Not applicable to </w:t>
            </w:r>
            <w:ins w:id="186" w:author="Author">
              <w:r w:rsidR="001D7687">
                <w:rPr>
                  <w:rFonts w:ascii="Times New Roman" w:hAnsi="Times New Roman" w:cs="Times New Roman"/>
                  <w:sz w:val="20"/>
                  <w:szCs w:val="20"/>
                </w:rPr>
                <w:t>CIC D3 -</w:t>
              </w:r>
              <w:r w:rsidR="001D7687" w:rsidRPr="009A7CD7">
                <w:rPr>
                  <w:rFonts w:ascii="Times New Roman" w:hAnsi="Times New Roman" w:cs="Times New Roman"/>
                  <w:sz w:val="20"/>
                  <w:szCs w:val="20"/>
                </w:rPr>
                <w:t xml:space="preserve"> </w:t>
              </w:r>
              <w:r w:rsidR="001D7687">
                <w:rPr>
                  <w:rFonts w:ascii="Times New Roman" w:hAnsi="Times New Roman" w:cs="Times New Roman"/>
                  <w:sz w:val="20"/>
                  <w:szCs w:val="20"/>
                </w:rPr>
                <w:t>I</w:t>
              </w:r>
            </w:ins>
            <w:del w:id="187" w:author="Author">
              <w:r w:rsidRPr="001A2773" w:rsidDel="00604CB4">
                <w:rPr>
                  <w:rFonts w:ascii="Times New Roman" w:hAnsi="Times New Roman" w:cs="Times New Roman"/>
                  <w:sz w:val="20"/>
                  <w:szCs w:val="20"/>
                </w:rPr>
                <w:delText xml:space="preserve">Interest </w:delText>
              </w:r>
            </w:del>
            <w:ins w:id="188" w:author="Author">
              <w:r w:rsidR="00604CB4" w:rsidRPr="001A2773">
                <w:rPr>
                  <w:rFonts w:ascii="Times New Roman" w:hAnsi="Times New Roman" w:cs="Times New Roman"/>
                  <w:sz w:val="20"/>
                  <w:szCs w:val="20"/>
                </w:rPr>
                <w:t xml:space="preserve">nterest </w:t>
              </w:r>
            </w:ins>
            <w:r w:rsidRPr="001A2773">
              <w:rPr>
                <w:rFonts w:ascii="Times New Roman" w:hAnsi="Times New Roman" w:cs="Times New Roman"/>
                <w:sz w:val="20"/>
                <w:szCs w:val="20"/>
              </w:rPr>
              <w:t>rate and currency swaps.</w:t>
            </w:r>
            <w:ins w:id="189" w:author="Author">
              <w:r w:rsidR="00604CB4">
                <w:rPr>
                  <w:rFonts w:ascii="Times New Roman" w:hAnsi="Times New Roman" w:cs="Times New Roman"/>
                  <w:sz w:val="20"/>
                  <w:szCs w:val="20"/>
                </w:rPr>
                <w:t xml:space="preserve"> For </w:t>
              </w:r>
              <w:r w:rsidR="001D7687">
                <w:rPr>
                  <w:rFonts w:ascii="Times New Roman" w:hAnsi="Times New Roman" w:cs="Times New Roman"/>
                  <w:sz w:val="20"/>
                  <w:szCs w:val="20"/>
                </w:rPr>
                <w:t>CIC F1 - C</w:t>
              </w:r>
              <w:r w:rsidR="00604CB4">
                <w:rPr>
                  <w:rFonts w:ascii="Times New Roman" w:hAnsi="Times New Roman" w:cs="Times New Roman"/>
                  <w:sz w:val="20"/>
                  <w:szCs w:val="20"/>
                </w:rPr>
                <w:t>redit default swaps it should not be completed if not possible</w:t>
              </w:r>
              <w:r w:rsidR="00604CB4" w:rsidRPr="009A7CD7">
                <w:rPr>
                  <w:rFonts w:ascii="Times New Roman" w:hAnsi="Times New Roman" w:cs="Times New Roman"/>
                  <w:sz w:val="20"/>
                  <w:szCs w:val="20"/>
                </w:rPr>
                <w:t>.</w:t>
              </w:r>
            </w:ins>
            <w:r w:rsidRPr="001A2773">
              <w:rPr>
                <w:rFonts w:ascii="Times New Roman" w:hAnsi="Times New Roman" w:cs="Times New Roman"/>
                <w:sz w:val="20"/>
                <w:szCs w:val="20"/>
              </w:rPr>
              <w:br/>
              <w:t>In the case of more than one trigger over time, report the</w:t>
            </w:r>
            <w:r w:rsidR="00F0185A" w:rsidRPr="001A2773">
              <w:rPr>
                <w:rFonts w:ascii="Times New Roman" w:hAnsi="Times New Roman" w:cs="Times New Roman"/>
                <w:sz w:val="20"/>
                <w:szCs w:val="20"/>
              </w:rPr>
              <w:t xml:space="preserve"> next</w:t>
            </w:r>
            <w:r w:rsidRPr="001A2773">
              <w:rPr>
                <w:rFonts w:ascii="Times New Roman" w:hAnsi="Times New Roman" w:cs="Times New Roman"/>
                <w:sz w:val="20"/>
                <w:szCs w:val="20"/>
              </w:rPr>
              <w:t xml:space="preserve"> trigger </w:t>
            </w:r>
            <w:r w:rsidR="00F0185A" w:rsidRPr="001A2773">
              <w:rPr>
                <w:rFonts w:ascii="Times New Roman" w:hAnsi="Times New Roman" w:cs="Times New Roman"/>
                <w:sz w:val="20"/>
                <w:szCs w:val="20"/>
              </w:rPr>
              <w:t>occurring</w:t>
            </w:r>
            <w:r w:rsidRPr="001A2773">
              <w:rPr>
                <w:rFonts w:ascii="Times New Roman" w:hAnsi="Times New Roman" w:cs="Times New Roman"/>
                <w:sz w:val="20"/>
                <w:szCs w:val="20"/>
              </w:rPr>
              <w:t>.</w:t>
            </w:r>
            <w:r w:rsidRPr="001A2773">
              <w:rPr>
                <w:rFonts w:ascii="Times New Roman" w:hAnsi="Times New Roman" w:cs="Times New Roman"/>
                <w:sz w:val="20"/>
                <w:szCs w:val="20"/>
              </w:rPr>
              <w:br/>
              <w:t xml:space="preserve">When the derivative has a range of trigger values, </w:t>
            </w:r>
            <w:ins w:id="190" w:author="Author">
              <w:del w:id="191" w:author="Author">
                <w:r w:rsidR="00EF5E95" w:rsidRPr="006125AD" w:rsidDel="00710312">
                  <w:rPr>
                    <w:rFonts w:ascii="Times New Roman" w:hAnsi="Times New Roman" w:cs="Times New Roman"/>
                    <w:sz w:val="20"/>
                    <w:szCs w:val="20"/>
                  </w:rPr>
                  <w:delText>if the range is not continuous</w:delText>
                </w:r>
                <w:r w:rsidR="00EF5E95" w:rsidRPr="001A2773" w:rsidDel="00710312">
                  <w:rPr>
                    <w:rFonts w:ascii="Times New Roman" w:hAnsi="Times New Roman" w:cs="Times New Roman"/>
                    <w:sz w:val="20"/>
                    <w:szCs w:val="20"/>
                  </w:rPr>
                  <w:delText xml:space="preserve"> </w:delText>
                </w:r>
              </w:del>
            </w:ins>
            <w:r w:rsidRPr="001A2773">
              <w:rPr>
                <w:rFonts w:ascii="Times New Roman" w:hAnsi="Times New Roman" w:cs="Times New Roman"/>
                <w:sz w:val="20"/>
                <w:szCs w:val="20"/>
              </w:rPr>
              <w:t xml:space="preserve">report the set separated by </w:t>
            </w:r>
            <w:r w:rsidR="00F0185A" w:rsidRPr="001A2773">
              <w:rPr>
                <w:rFonts w:ascii="Times New Roman" w:hAnsi="Times New Roman" w:cs="Times New Roman"/>
                <w:sz w:val="20"/>
                <w:szCs w:val="20"/>
              </w:rPr>
              <w:t>comma ‘,’</w:t>
            </w:r>
            <w:ins w:id="192" w:author="Author">
              <w:r w:rsidR="001D7687" w:rsidRPr="006C5D71">
                <w:rPr>
                  <w:rFonts w:ascii="Times New Roman" w:hAnsi="Times New Roman" w:cs="Times New Roman"/>
                  <w:sz w:val="20"/>
                  <w:szCs w:val="20"/>
                </w:rPr>
                <w:t xml:space="preserve"> </w:t>
              </w:r>
              <w:del w:id="193" w:author="Author">
                <w:r w:rsidR="001D7687" w:rsidRPr="006C5D71" w:rsidDel="00710312">
                  <w:rPr>
                    <w:rFonts w:ascii="Times New Roman" w:hAnsi="Times New Roman" w:cs="Times New Roman"/>
                    <w:sz w:val="20"/>
                    <w:szCs w:val="20"/>
                  </w:rPr>
                  <w:delText xml:space="preserve">, </w:delText>
                </w:r>
              </w:del>
              <w:r w:rsidR="001D7687" w:rsidRPr="006C5D71">
                <w:rPr>
                  <w:rFonts w:ascii="Times New Roman" w:hAnsi="Times New Roman" w:cs="Times New Roman"/>
                  <w:sz w:val="20"/>
                  <w:szCs w:val="20"/>
                </w:rPr>
                <w:t>if the range is not continuous</w:t>
              </w:r>
              <w:del w:id="194" w:author="Author">
                <w:r w:rsidR="001D7687" w:rsidRPr="006C5D71" w:rsidDel="00710312">
                  <w:rPr>
                    <w:rFonts w:ascii="Times New Roman" w:hAnsi="Times New Roman" w:cs="Times New Roman"/>
                    <w:sz w:val="20"/>
                    <w:szCs w:val="20"/>
                  </w:rPr>
                  <w:delText>,</w:delText>
                </w:r>
              </w:del>
              <w:r w:rsidR="001D7687" w:rsidRPr="006C5D71">
                <w:rPr>
                  <w:rFonts w:ascii="Times New Roman" w:hAnsi="Times New Roman" w:cs="Times New Roman"/>
                  <w:sz w:val="20"/>
                  <w:szCs w:val="20"/>
                </w:rPr>
                <w:t xml:space="preserve"> and report the range separated by ‘-‘ if it is continuous.</w:t>
              </w:r>
              <w:bookmarkStart w:id="195" w:name="_GoBack"/>
              <w:bookmarkEnd w:id="195"/>
              <w:del w:id="196" w:author="Author">
                <w:r w:rsidR="001D7687" w:rsidRPr="006C5D71" w:rsidDel="00710312">
                  <w:rPr>
                    <w:rFonts w:ascii="Times New Roman" w:hAnsi="Times New Roman" w:cs="Times New Roman"/>
                    <w:sz w:val="20"/>
                    <w:szCs w:val="20"/>
                  </w:rPr>
                  <w:delText>”</w:delText>
                </w:r>
              </w:del>
            </w:ins>
            <w:del w:id="197" w:author="Author">
              <w:r w:rsidRPr="001A2773" w:rsidDel="001D7687">
                <w:rPr>
                  <w:rFonts w:ascii="Times New Roman" w:hAnsi="Times New Roman" w:cs="Times New Roman"/>
                  <w:sz w:val="20"/>
                  <w:szCs w:val="20"/>
                </w:rPr>
                <w:delText>.</w:delText>
              </w:r>
            </w:del>
          </w:p>
        </w:tc>
      </w:tr>
      <w:tr w:rsidR="005031B9" w:rsidRPr="00CD728A" w14:paraId="04D04143" w14:textId="77777777" w:rsidTr="001A2773">
        <w:trPr>
          <w:trHeight w:val="2715"/>
        </w:trPr>
        <w:tc>
          <w:tcPr>
            <w:tcW w:w="1223" w:type="dxa"/>
            <w:hideMark/>
          </w:tcPr>
          <w:p w14:paraId="03540B95" w14:textId="54B5EC26" w:rsidR="00B63434" w:rsidRPr="00CD728A" w:rsidRDefault="007B5DAF" w:rsidP="001A2773">
            <w:pPr>
              <w:pStyle w:val="NoSpacing"/>
              <w:rPr>
                <w:rFonts w:ascii="Times New Roman" w:hAnsi="Times New Roman" w:cs="Times New Roman"/>
                <w:sz w:val="20"/>
                <w:szCs w:val="20"/>
              </w:rPr>
            </w:pPr>
            <w:r w:rsidRPr="001A2773">
              <w:rPr>
                <w:rFonts w:ascii="Times New Roman" w:hAnsi="Times New Roman" w:cs="Times New Roman"/>
                <w:sz w:val="20"/>
                <w:szCs w:val="20"/>
              </w:rPr>
              <w:t>C</w:t>
            </w:r>
            <w:r w:rsidR="002468EB" w:rsidRPr="001A2773">
              <w:rPr>
                <w:rFonts w:ascii="Times New Roman" w:hAnsi="Times New Roman" w:cs="Times New Roman"/>
                <w:sz w:val="20"/>
                <w:szCs w:val="20"/>
              </w:rPr>
              <w:t>0</w:t>
            </w:r>
            <w:r w:rsidR="00F04720">
              <w:rPr>
                <w:rFonts w:ascii="Times New Roman" w:hAnsi="Times New Roman" w:cs="Times New Roman"/>
                <w:sz w:val="20"/>
                <w:szCs w:val="20"/>
              </w:rPr>
              <w:t>400</w:t>
            </w:r>
          </w:p>
          <w:p w14:paraId="07594A83" w14:textId="6A2404FD" w:rsidR="001D720F" w:rsidRPr="001A2773" w:rsidRDefault="00B63434" w:rsidP="001A2773">
            <w:pPr>
              <w:pStyle w:val="NoSpacing"/>
              <w:rPr>
                <w:rFonts w:ascii="Times New Roman" w:hAnsi="Times New Roman" w:cs="Times New Roman"/>
                <w:sz w:val="20"/>
                <w:szCs w:val="20"/>
              </w:rPr>
            </w:pPr>
            <w:r w:rsidRPr="00CD728A">
              <w:rPr>
                <w:rFonts w:ascii="Times New Roman" w:hAnsi="Times New Roman" w:cs="Times New Roman"/>
                <w:sz w:val="20"/>
                <w:szCs w:val="20"/>
              </w:rPr>
              <w:t>(A31)</w:t>
            </w:r>
          </w:p>
        </w:tc>
        <w:tc>
          <w:tcPr>
            <w:tcW w:w="2403" w:type="dxa"/>
            <w:hideMark/>
          </w:tcPr>
          <w:p w14:paraId="078C3D37" w14:textId="77777777" w:rsidR="001D720F" w:rsidRPr="001A2773" w:rsidRDefault="001D720F">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Unwind trigger of contract</w:t>
            </w:r>
          </w:p>
        </w:tc>
        <w:tc>
          <w:tcPr>
            <w:tcW w:w="5696" w:type="dxa"/>
            <w:hideMark/>
          </w:tcPr>
          <w:p w14:paraId="5D34562C" w14:textId="47F169BB" w:rsidR="00B93FB6" w:rsidRPr="00CD728A" w:rsidRDefault="001D720F" w:rsidP="001A2773">
            <w:pPr>
              <w:spacing w:line="276" w:lineRule="auto"/>
              <w:rPr>
                <w:rFonts w:ascii="Times New Roman" w:hAnsi="Times New Roman" w:cs="Times New Roman"/>
                <w:sz w:val="20"/>
                <w:szCs w:val="20"/>
              </w:rPr>
            </w:pPr>
            <w:r w:rsidRPr="001A2773">
              <w:rPr>
                <w:rFonts w:ascii="Times New Roman" w:hAnsi="Times New Roman" w:cs="Times New Roman"/>
                <w:sz w:val="20"/>
                <w:szCs w:val="20"/>
              </w:rPr>
              <w:t>Identify the event that causes the unwinding of the contract</w:t>
            </w:r>
            <w:r w:rsidR="00CE00BC" w:rsidRPr="001A2773">
              <w:rPr>
                <w:rFonts w:ascii="Times New Roman" w:hAnsi="Times New Roman" w:cs="Times New Roman"/>
                <w:sz w:val="20"/>
                <w:szCs w:val="20"/>
              </w:rPr>
              <w:t>, out of the regular expiration or term conditions</w:t>
            </w:r>
            <w:r w:rsidRPr="001A2773">
              <w:rPr>
                <w:rFonts w:ascii="Times New Roman" w:hAnsi="Times New Roman" w:cs="Times New Roman"/>
                <w:sz w:val="20"/>
                <w:szCs w:val="20"/>
              </w:rPr>
              <w:t>. One of the options in the following closed list shall be used:</w:t>
            </w:r>
            <w:r w:rsidRPr="001A2773">
              <w:rPr>
                <w:rFonts w:ascii="Times New Roman" w:hAnsi="Times New Roman" w:cs="Times New Roman"/>
                <w:sz w:val="20"/>
                <w:szCs w:val="20"/>
              </w:rPr>
              <w:br/>
            </w:r>
            <w:r w:rsidR="00537097" w:rsidRPr="00CD728A">
              <w:rPr>
                <w:rFonts w:ascii="Times New Roman" w:hAnsi="Times New Roman" w:cs="Times New Roman"/>
                <w:sz w:val="20"/>
                <w:szCs w:val="20"/>
              </w:rPr>
              <w:t xml:space="preserve">1 - </w:t>
            </w:r>
            <w:r w:rsidRPr="001A2773">
              <w:rPr>
                <w:rFonts w:ascii="Times New Roman" w:hAnsi="Times New Roman" w:cs="Times New Roman"/>
                <w:sz w:val="20"/>
                <w:szCs w:val="20"/>
              </w:rPr>
              <w:t>Bankruptcy of the underlying or reference entity</w:t>
            </w:r>
            <w:r w:rsidRPr="001A2773">
              <w:rPr>
                <w:rFonts w:ascii="Times New Roman" w:hAnsi="Times New Roman" w:cs="Times New Roman"/>
                <w:sz w:val="20"/>
                <w:szCs w:val="20"/>
              </w:rPr>
              <w:br/>
            </w:r>
            <w:r w:rsidR="00537097" w:rsidRPr="00CD728A">
              <w:rPr>
                <w:rFonts w:ascii="Times New Roman" w:hAnsi="Times New Roman" w:cs="Times New Roman"/>
                <w:sz w:val="20"/>
                <w:szCs w:val="20"/>
              </w:rPr>
              <w:t xml:space="preserve">2 - </w:t>
            </w:r>
            <w:r w:rsidRPr="001A2773">
              <w:rPr>
                <w:rFonts w:ascii="Times New Roman" w:hAnsi="Times New Roman" w:cs="Times New Roman"/>
                <w:sz w:val="20"/>
                <w:szCs w:val="20"/>
              </w:rPr>
              <w:t>Adverse fall in value of the underlying reference asset</w:t>
            </w:r>
            <w:r w:rsidRPr="001A2773">
              <w:rPr>
                <w:rFonts w:ascii="Times New Roman" w:hAnsi="Times New Roman" w:cs="Times New Roman"/>
                <w:sz w:val="20"/>
                <w:szCs w:val="20"/>
              </w:rPr>
              <w:br/>
            </w:r>
            <w:r w:rsidR="00537097" w:rsidRPr="00CD728A">
              <w:rPr>
                <w:rFonts w:ascii="Times New Roman" w:hAnsi="Times New Roman" w:cs="Times New Roman"/>
                <w:sz w:val="20"/>
                <w:szCs w:val="20"/>
              </w:rPr>
              <w:t xml:space="preserve">3 - </w:t>
            </w:r>
            <w:r w:rsidRPr="001A2773">
              <w:rPr>
                <w:rFonts w:ascii="Times New Roman" w:hAnsi="Times New Roman" w:cs="Times New Roman"/>
                <w:sz w:val="20"/>
                <w:szCs w:val="20"/>
              </w:rPr>
              <w:t>Adverse change in credit rating of the underlying assets or entity</w:t>
            </w:r>
            <w:r w:rsidRPr="001A2773">
              <w:rPr>
                <w:rFonts w:ascii="Times New Roman" w:hAnsi="Times New Roman" w:cs="Times New Roman"/>
                <w:sz w:val="20"/>
                <w:szCs w:val="20"/>
              </w:rPr>
              <w:br/>
            </w:r>
            <w:r w:rsidR="00537097" w:rsidRPr="00CD728A">
              <w:rPr>
                <w:rFonts w:ascii="Times New Roman" w:hAnsi="Times New Roman" w:cs="Times New Roman"/>
                <w:sz w:val="20"/>
                <w:szCs w:val="20"/>
              </w:rPr>
              <w:t xml:space="preserve">4 - </w:t>
            </w:r>
            <w:r w:rsidRPr="001A2773">
              <w:rPr>
                <w:rFonts w:ascii="Times New Roman" w:hAnsi="Times New Roman" w:cs="Times New Roman"/>
                <w:sz w:val="20"/>
                <w:szCs w:val="20"/>
              </w:rPr>
              <w:t>Novation, i.e. the act of replacing an obligation under the derivative with a new obligation, or replacing a party of the derivative with a new party</w:t>
            </w:r>
            <w:r w:rsidRPr="001A2773">
              <w:rPr>
                <w:rFonts w:ascii="Times New Roman" w:hAnsi="Times New Roman" w:cs="Times New Roman"/>
                <w:sz w:val="20"/>
                <w:szCs w:val="20"/>
              </w:rPr>
              <w:br/>
            </w:r>
            <w:r w:rsidR="00537097" w:rsidRPr="00CD728A">
              <w:rPr>
                <w:rFonts w:ascii="Times New Roman" w:hAnsi="Times New Roman" w:cs="Times New Roman"/>
                <w:sz w:val="20"/>
                <w:szCs w:val="20"/>
              </w:rPr>
              <w:t xml:space="preserve">5 - </w:t>
            </w:r>
            <w:r w:rsidRPr="001A2773">
              <w:rPr>
                <w:rFonts w:ascii="Times New Roman" w:hAnsi="Times New Roman" w:cs="Times New Roman"/>
                <w:sz w:val="20"/>
                <w:szCs w:val="20"/>
              </w:rPr>
              <w:t>Multiple events or a combination of events</w:t>
            </w:r>
            <w:r w:rsidRPr="001A2773">
              <w:rPr>
                <w:rFonts w:ascii="Times New Roman" w:hAnsi="Times New Roman" w:cs="Times New Roman"/>
                <w:sz w:val="20"/>
                <w:szCs w:val="20"/>
              </w:rPr>
              <w:br/>
            </w:r>
            <w:r w:rsidR="00B93FB6" w:rsidRPr="00CD728A">
              <w:rPr>
                <w:rFonts w:ascii="Times New Roman" w:hAnsi="Times New Roman" w:cs="Times New Roman"/>
                <w:sz w:val="20"/>
                <w:szCs w:val="20"/>
              </w:rPr>
              <w:t>6</w:t>
            </w:r>
            <w:r w:rsidR="00537097" w:rsidRPr="00CD728A">
              <w:rPr>
                <w:rFonts w:ascii="Times New Roman" w:hAnsi="Times New Roman" w:cs="Times New Roman"/>
                <w:sz w:val="20"/>
                <w:szCs w:val="20"/>
              </w:rPr>
              <w:t xml:space="preserve"> - </w:t>
            </w:r>
            <w:r w:rsidRPr="001A2773">
              <w:rPr>
                <w:rFonts w:ascii="Times New Roman" w:hAnsi="Times New Roman" w:cs="Times New Roman"/>
                <w:sz w:val="20"/>
                <w:szCs w:val="20"/>
              </w:rPr>
              <w:t>Other events not covered by the previous options</w:t>
            </w:r>
          </w:p>
          <w:p w14:paraId="2A150E3F" w14:textId="634AC983" w:rsidR="006972B0" w:rsidRPr="001A2773" w:rsidRDefault="00B93FB6" w:rsidP="001A2773">
            <w:pPr>
              <w:tabs>
                <w:tab w:val="left" w:pos="2246"/>
              </w:tabs>
              <w:spacing w:after="200" w:line="276" w:lineRule="auto"/>
              <w:rPr>
                <w:rFonts w:ascii="Times New Roman" w:hAnsi="Times New Roman" w:cs="Times New Roman"/>
                <w:sz w:val="20"/>
                <w:szCs w:val="20"/>
              </w:rPr>
            </w:pPr>
            <w:r w:rsidRPr="00CD728A">
              <w:rPr>
                <w:rFonts w:ascii="Times New Roman" w:hAnsi="Times New Roman" w:cs="Times New Roman"/>
                <w:sz w:val="20"/>
                <w:szCs w:val="20"/>
              </w:rPr>
              <w:t>9 - No unwind trigger</w:t>
            </w:r>
            <w:r w:rsidR="00671642" w:rsidRPr="00CD728A">
              <w:rPr>
                <w:rFonts w:ascii="Times New Roman" w:hAnsi="Times New Roman" w:cs="Times New Roman"/>
                <w:sz w:val="20"/>
                <w:szCs w:val="20"/>
              </w:rPr>
              <w:tab/>
            </w:r>
          </w:p>
        </w:tc>
      </w:tr>
      <w:tr w:rsidR="005031B9" w:rsidRPr="00CD728A" w14:paraId="62D135AA" w14:textId="77777777" w:rsidTr="001A2773">
        <w:trPr>
          <w:trHeight w:val="705"/>
        </w:trPr>
        <w:tc>
          <w:tcPr>
            <w:tcW w:w="1223" w:type="dxa"/>
            <w:hideMark/>
          </w:tcPr>
          <w:p w14:paraId="173392B5" w14:textId="7C1ED870" w:rsidR="00B63434" w:rsidRPr="00CD728A" w:rsidRDefault="007B5DAF" w:rsidP="001A2773">
            <w:pPr>
              <w:pStyle w:val="NoSpacing"/>
              <w:rPr>
                <w:rFonts w:ascii="Times New Roman" w:hAnsi="Times New Roman" w:cs="Times New Roman"/>
                <w:sz w:val="20"/>
                <w:szCs w:val="20"/>
              </w:rPr>
            </w:pPr>
            <w:r w:rsidRPr="001A2773">
              <w:rPr>
                <w:rFonts w:ascii="Times New Roman" w:hAnsi="Times New Roman" w:cs="Times New Roman"/>
                <w:sz w:val="20"/>
                <w:szCs w:val="20"/>
              </w:rPr>
              <w:t>C</w:t>
            </w:r>
            <w:r w:rsidR="002468EB" w:rsidRPr="001A2773">
              <w:rPr>
                <w:rFonts w:ascii="Times New Roman" w:hAnsi="Times New Roman" w:cs="Times New Roman"/>
                <w:sz w:val="20"/>
                <w:szCs w:val="20"/>
              </w:rPr>
              <w:t>0</w:t>
            </w:r>
            <w:r w:rsidR="00F04720">
              <w:rPr>
                <w:rFonts w:ascii="Times New Roman" w:hAnsi="Times New Roman" w:cs="Times New Roman"/>
                <w:sz w:val="20"/>
                <w:szCs w:val="20"/>
              </w:rPr>
              <w:t>410</w:t>
            </w:r>
          </w:p>
          <w:p w14:paraId="69413015" w14:textId="4721987B" w:rsidR="001D720F" w:rsidRPr="001A2773" w:rsidRDefault="00B63434" w:rsidP="001A2773">
            <w:pPr>
              <w:pStyle w:val="NoSpacing"/>
              <w:rPr>
                <w:rFonts w:ascii="Times New Roman" w:hAnsi="Times New Roman" w:cs="Times New Roman"/>
                <w:sz w:val="20"/>
                <w:szCs w:val="20"/>
              </w:rPr>
            </w:pPr>
            <w:r w:rsidRPr="00CD728A">
              <w:rPr>
                <w:rFonts w:ascii="Times New Roman" w:hAnsi="Times New Roman" w:cs="Times New Roman"/>
                <w:sz w:val="20"/>
                <w:szCs w:val="20"/>
              </w:rPr>
              <w:t>(A24)</w:t>
            </w:r>
          </w:p>
        </w:tc>
        <w:tc>
          <w:tcPr>
            <w:tcW w:w="2403" w:type="dxa"/>
            <w:hideMark/>
          </w:tcPr>
          <w:p w14:paraId="04DE82F4" w14:textId="77777777" w:rsidR="001D720F" w:rsidRPr="001A2773" w:rsidRDefault="001D720F">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Swap delivered currency</w:t>
            </w:r>
          </w:p>
        </w:tc>
        <w:tc>
          <w:tcPr>
            <w:tcW w:w="5696" w:type="dxa"/>
            <w:hideMark/>
          </w:tcPr>
          <w:p w14:paraId="67527EA4" w14:textId="29506025" w:rsidR="00FC39F0" w:rsidRPr="001A2773" w:rsidRDefault="008A4869" w:rsidP="001A2773">
            <w:pPr>
              <w:rPr>
                <w:rFonts w:ascii="Times New Roman" w:hAnsi="Times New Roman" w:cs="Times New Roman"/>
                <w:sz w:val="20"/>
                <w:szCs w:val="20"/>
              </w:rPr>
            </w:pPr>
            <w:r w:rsidRPr="001A2773">
              <w:rPr>
                <w:rFonts w:ascii="Times New Roman" w:hAnsi="Times New Roman" w:cs="Times New Roman"/>
                <w:sz w:val="20"/>
                <w:szCs w:val="20"/>
              </w:rPr>
              <w:t xml:space="preserve">Identify the </w:t>
            </w:r>
            <w:r w:rsidR="001D720F" w:rsidRPr="001A2773">
              <w:rPr>
                <w:rFonts w:ascii="Times New Roman" w:hAnsi="Times New Roman" w:cs="Times New Roman"/>
                <w:sz w:val="20"/>
                <w:szCs w:val="20"/>
              </w:rPr>
              <w:t xml:space="preserve">ISO 4217 </w:t>
            </w:r>
            <w:r w:rsidRPr="001A2773">
              <w:rPr>
                <w:rFonts w:ascii="Times New Roman" w:hAnsi="Times New Roman" w:cs="Times New Roman"/>
                <w:sz w:val="20"/>
                <w:szCs w:val="20"/>
              </w:rPr>
              <w:t>alphabetic c</w:t>
            </w:r>
            <w:r w:rsidR="001D720F" w:rsidRPr="001A2773">
              <w:rPr>
                <w:rFonts w:ascii="Times New Roman" w:hAnsi="Times New Roman" w:cs="Times New Roman"/>
                <w:sz w:val="20"/>
                <w:szCs w:val="20"/>
              </w:rPr>
              <w:t xml:space="preserve">ode of the currency of the swap price (only for currency swaps and </w:t>
            </w:r>
            <w:r w:rsidR="002E1445">
              <w:rPr>
                <w:rFonts w:ascii="Times New Roman" w:hAnsi="Times New Roman" w:cs="Times New Roman"/>
                <w:sz w:val="20"/>
                <w:szCs w:val="20"/>
              </w:rPr>
              <w:t xml:space="preserve">currency and </w:t>
            </w:r>
            <w:r w:rsidR="001D720F" w:rsidRPr="001A2773">
              <w:rPr>
                <w:rFonts w:ascii="Times New Roman" w:hAnsi="Times New Roman" w:cs="Times New Roman"/>
                <w:sz w:val="20"/>
                <w:szCs w:val="20"/>
              </w:rPr>
              <w:t>interest rate</w:t>
            </w:r>
            <w:r w:rsidR="002E1445">
              <w:rPr>
                <w:rFonts w:ascii="Times New Roman" w:hAnsi="Times New Roman" w:cs="Times New Roman"/>
                <w:sz w:val="20"/>
                <w:szCs w:val="20"/>
              </w:rPr>
              <w:t xml:space="preserve"> swaps</w:t>
            </w:r>
            <w:r w:rsidR="001D720F" w:rsidRPr="001A2773">
              <w:rPr>
                <w:rFonts w:ascii="Times New Roman" w:hAnsi="Times New Roman" w:cs="Times New Roman"/>
                <w:sz w:val="20"/>
                <w:szCs w:val="20"/>
              </w:rPr>
              <w:t>).</w:t>
            </w:r>
          </w:p>
        </w:tc>
      </w:tr>
      <w:tr w:rsidR="005031B9" w:rsidRPr="00CD728A" w14:paraId="6A88931F" w14:textId="77777777" w:rsidTr="001A2773">
        <w:trPr>
          <w:trHeight w:val="720"/>
        </w:trPr>
        <w:tc>
          <w:tcPr>
            <w:tcW w:w="1223" w:type="dxa"/>
            <w:hideMark/>
          </w:tcPr>
          <w:p w14:paraId="6B6E80D6" w14:textId="22D5F855" w:rsidR="00B63434" w:rsidRPr="00CD728A" w:rsidRDefault="007B5DAF" w:rsidP="001A2773">
            <w:pPr>
              <w:pStyle w:val="NoSpacing"/>
              <w:rPr>
                <w:rFonts w:ascii="Times New Roman" w:hAnsi="Times New Roman" w:cs="Times New Roman"/>
                <w:sz w:val="20"/>
                <w:szCs w:val="20"/>
              </w:rPr>
            </w:pPr>
            <w:r w:rsidRPr="001A2773">
              <w:rPr>
                <w:rFonts w:ascii="Times New Roman" w:hAnsi="Times New Roman" w:cs="Times New Roman"/>
                <w:sz w:val="20"/>
                <w:szCs w:val="20"/>
              </w:rPr>
              <w:t>C</w:t>
            </w:r>
            <w:r w:rsidR="002468EB" w:rsidRPr="001A2773">
              <w:rPr>
                <w:rFonts w:ascii="Times New Roman" w:hAnsi="Times New Roman" w:cs="Times New Roman"/>
                <w:sz w:val="20"/>
                <w:szCs w:val="20"/>
              </w:rPr>
              <w:t>0</w:t>
            </w:r>
            <w:r w:rsidR="00F04720">
              <w:rPr>
                <w:rFonts w:ascii="Times New Roman" w:hAnsi="Times New Roman" w:cs="Times New Roman"/>
                <w:sz w:val="20"/>
                <w:szCs w:val="20"/>
              </w:rPr>
              <w:t>420</w:t>
            </w:r>
          </w:p>
          <w:p w14:paraId="0F049DAB" w14:textId="0B853ED7" w:rsidR="001D720F" w:rsidRPr="001A2773" w:rsidRDefault="00B63434" w:rsidP="001A2773">
            <w:pPr>
              <w:pStyle w:val="NoSpacing"/>
              <w:rPr>
                <w:rFonts w:ascii="Times New Roman" w:hAnsi="Times New Roman" w:cs="Times New Roman"/>
                <w:sz w:val="20"/>
                <w:szCs w:val="20"/>
              </w:rPr>
            </w:pPr>
            <w:r w:rsidRPr="00CD728A">
              <w:rPr>
                <w:rFonts w:ascii="Times New Roman" w:hAnsi="Times New Roman" w:cs="Times New Roman"/>
                <w:sz w:val="20"/>
                <w:szCs w:val="20"/>
              </w:rPr>
              <w:t>(A25)</w:t>
            </w:r>
          </w:p>
        </w:tc>
        <w:tc>
          <w:tcPr>
            <w:tcW w:w="2403" w:type="dxa"/>
            <w:hideMark/>
          </w:tcPr>
          <w:p w14:paraId="3F21539B" w14:textId="77777777" w:rsidR="001D720F" w:rsidRPr="001A2773" w:rsidRDefault="001D720F">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Swap received currency</w:t>
            </w:r>
          </w:p>
        </w:tc>
        <w:tc>
          <w:tcPr>
            <w:tcW w:w="5696" w:type="dxa"/>
            <w:hideMark/>
          </w:tcPr>
          <w:p w14:paraId="7C913AC5" w14:textId="52AE87CF" w:rsidR="00FC39F0" w:rsidRPr="001A2773" w:rsidRDefault="008A4869" w:rsidP="001A2773">
            <w:pPr>
              <w:rPr>
                <w:rFonts w:ascii="Times New Roman" w:hAnsi="Times New Roman" w:cs="Times New Roman"/>
                <w:sz w:val="20"/>
                <w:szCs w:val="20"/>
              </w:rPr>
            </w:pPr>
            <w:r w:rsidRPr="001A2773">
              <w:rPr>
                <w:rFonts w:ascii="Times New Roman" w:hAnsi="Times New Roman" w:cs="Times New Roman"/>
                <w:sz w:val="20"/>
                <w:szCs w:val="20"/>
              </w:rPr>
              <w:t xml:space="preserve">Identify the </w:t>
            </w:r>
            <w:r w:rsidR="001D720F" w:rsidRPr="001A2773">
              <w:rPr>
                <w:rFonts w:ascii="Times New Roman" w:hAnsi="Times New Roman" w:cs="Times New Roman"/>
                <w:sz w:val="20"/>
                <w:szCs w:val="20"/>
              </w:rPr>
              <w:t xml:space="preserve">ISO 4217 </w:t>
            </w:r>
            <w:r w:rsidRPr="001A2773">
              <w:rPr>
                <w:rFonts w:ascii="Times New Roman" w:hAnsi="Times New Roman" w:cs="Times New Roman"/>
                <w:sz w:val="20"/>
                <w:szCs w:val="20"/>
              </w:rPr>
              <w:t>alphabetic c</w:t>
            </w:r>
            <w:r w:rsidR="001D720F" w:rsidRPr="001A2773">
              <w:rPr>
                <w:rFonts w:ascii="Times New Roman" w:hAnsi="Times New Roman" w:cs="Times New Roman"/>
                <w:sz w:val="20"/>
                <w:szCs w:val="20"/>
              </w:rPr>
              <w:t>ode of the currency of the swap notional amount (only for currency swaps and</w:t>
            </w:r>
            <w:r w:rsidR="002E1445">
              <w:rPr>
                <w:rFonts w:ascii="Times New Roman" w:hAnsi="Times New Roman" w:cs="Times New Roman"/>
                <w:sz w:val="20"/>
                <w:szCs w:val="20"/>
              </w:rPr>
              <w:t xml:space="preserve"> currency and</w:t>
            </w:r>
            <w:r w:rsidR="001D720F" w:rsidRPr="001A2773">
              <w:rPr>
                <w:rFonts w:ascii="Times New Roman" w:hAnsi="Times New Roman" w:cs="Times New Roman"/>
                <w:sz w:val="20"/>
                <w:szCs w:val="20"/>
              </w:rPr>
              <w:t xml:space="preserve"> interest rate</w:t>
            </w:r>
            <w:r w:rsidR="002E1445">
              <w:rPr>
                <w:rFonts w:ascii="Times New Roman" w:hAnsi="Times New Roman" w:cs="Times New Roman"/>
                <w:sz w:val="20"/>
                <w:szCs w:val="20"/>
              </w:rPr>
              <w:t xml:space="preserve"> swaps</w:t>
            </w:r>
            <w:r w:rsidR="001D720F" w:rsidRPr="001A2773">
              <w:rPr>
                <w:rFonts w:ascii="Times New Roman" w:hAnsi="Times New Roman" w:cs="Times New Roman"/>
                <w:sz w:val="20"/>
                <w:szCs w:val="20"/>
              </w:rPr>
              <w:t>).</w:t>
            </w:r>
          </w:p>
        </w:tc>
      </w:tr>
      <w:tr w:rsidR="005031B9" w:rsidRPr="00CD728A" w14:paraId="310D74C7" w14:textId="77777777" w:rsidTr="001A2773">
        <w:trPr>
          <w:trHeight w:val="690"/>
        </w:trPr>
        <w:tc>
          <w:tcPr>
            <w:tcW w:w="1223" w:type="dxa"/>
            <w:hideMark/>
          </w:tcPr>
          <w:p w14:paraId="3F8D1D60" w14:textId="061CCC72" w:rsidR="00B63434" w:rsidRPr="00CD728A" w:rsidRDefault="007B5DAF" w:rsidP="001A2773">
            <w:pPr>
              <w:pStyle w:val="NoSpacing"/>
              <w:rPr>
                <w:rFonts w:ascii="Times New Roman" w:hAnsi="Times New Roman" w:cs="Times New Roman"/>
                <w:sz w:val="20"/>
                <w:szCs w:val="20"/>
              </w:rPr>
            </w:pPr>
            <w:r w:rsidRPr="001A2773">
              <w:rPr>
                <w:rFonts w:ascii="Times New Roman" w:hAnsi="Times New Roman" w:cs="Times New Roman"/>
                <w:sz w:val="20"/>
                <w:szCs w:val="20"/>
              </w:rPr>
              <w:t>C</w:t>
            </w:r>
            <w:r w:rsidR="002468EB" w:rsidRPr="001A2773">
              <w:rPr>
                <w:rFonts w:ascii="Times New Roman" w:hAnsi="Times New Roman" w:cs="Times New Roman"/>
                <w:sz w:val="20"/>
                <w:szCs w:val="20"/>
              </w:rPr>
              <w:t>0</w:t>
            </w:r>
            <w:r w:rsidR="00F04720">
              <w:rPr>
                <w:rFonts w:ascii="Times New Roman" w:hAnsi="Times New Roman" w:cs="Times New Roman"/>
                <w:sz w:val="20"/>
                <w:szCs w:val="20"/>
              </w:rPr>
              <w:t>43</w:t>
            </w:r>
            <w:r w:rsidR="00114662" w:rsidRPr="001A2773">
              <w:rPr>
                <w:rFonts w:ascii="Times New Roman" w:hAnsi="Times New Roman" w:cs="Times New Roman"/>
                <w:sz w:val="20"/>
                <w:szCs w:val="20"/>
              </w:rPr>
              <w:t>0</w:t>
            </w:r>
          </w:p>
          <w:p w14:paraId="7807C58D" w14:textId="0C9CE492" w:rsidR="001D720F" w:rsidRPr="001A2773" w:rsidRDefault="00B63434" w:rsidP="001A2773">
            <w:pPr>
              <w:pStyle w:val="NoSpacing"/>
              <w:rPr>
                <w:rFonts w:ascii="Times New Roman" w:hAnsi="Times New Roman" w:cs="Times New Roman"/>
                <w:sz w:val="20"/>
                <w:szCs w:val="20"/>
              </w:rPr>
            </w:pPr>
            <w:r w:rsidRPr="00CD728A">
              <w:rPr>
                <w:rFonts w:ascii="Times New Roman" w:hAnsi="Times New Roman" w:cs="Times New Roman"/>
                <w:sz w:val="20"/>
                <w:szCs w:val="20"/>
              </w:rPr>
              <w:t>(A27)</w:t>
            </w:r>
          </w:p>
        </w:tc>
        <w:tc>
          <w:tcPr>
            <w:tcW w:w="2403" w:type="dxa"/>
            <w:hideMark/>
          </w:tcPr>
          <w:p w14:paraId="5D32A3D0" w14:textId="77777777" w:rsidR="001D720F" w:rsidRPr="001A2773" w:rsidRDefault="001D720F">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Maturity date</w:t>
            </w:r>
          </w:p>
        </w:tc>
        <w:tc>
          <w:tcPr>
            <w:tcW w:w="5696" w:type="dxa"/>
            <w:hideMark/>
          </w:tcPr>
          <w:p w14:paraId="7AC34A7C" w14:textId="73337EB4" w:rsidR="00C0282D" w:rsidRPr="001A2773" w:rsidRDefault="008A4869">
            <w:pPr>
              <w:spacing w:after="200" w:line="276" w:lineRule="auto"/>
              <w:rPr>
                <w:rFonts w:ascii="Times New Roman" w:hAnsi="Times New Roman" w:cs="Times New Roman"/>
                <w:sz w:val="20"/>
                <w:szCs w:val="20"/>
              </w:rPr>
            </w:pPr>
            <w:r w:rsidRPr="001A2773">
              <w:rPr>
                <w:rFonts w:ascii="Times New Roman" w:hAnsi="Times New Roman" w:cs="Times New Roman"/>
                <w:sz w:val="20"/>
                <w:szCs w:val="20"/>
              </w:rPr>
              <w:t>Identify the c</w:t>
            </w:r>
            <w:r w:rsidR="001D720F" w:rsidRPr="001A2773">
              <w:rPr>
                <w:rFonts w:ascii="Times New Roman" w:hAnsi="Times New Roman" w:cs="Times New Roman"/>
                <w:sz w:val="20"/>
                <w:szCs w:val="20"/>
              </w:rPr>
              <w:t xml:space="preserve">ontractually defined </w:t>
            </w:r>
            <w:r w:rsidR="00653EA8" w:rsidRPr="001A2773">
              <w:rPr>
                <w:rFonts w:ascii="Times New Roman" w:hAnsi="Times New Roman" w:cs="Times New Roman"/>
                <w:sz w:val="20"/>
                <w:szCs w:val="20"/>
              </w:rPr>
              <w:t>ISO 8601 (</w:t>
            </w:r>
            <w:proofErr w:type="spellStart"/>
            <w:r w:rsidR="00653EA8" w:rsidRPr="001A2773">
              <w:rPr>
                <w:rFonts w:ascii="Times New Roman" w:hAnsi="Times New Roman" w:cs="Times New Roman"/>
                <w:sz w:val="20"/>
                <w:szCs w:val="20"/>
              </w:rPr>
              <w:t>yyyy</w:t>
            </w:r>
            <w:proofErr w:type="spellEnd"/>
            <w:r w:rsidR="00653EA8" w:rsidRPr="001A2773">
              <w:rPr>
                <w:rFonts w:ascii="Times New Roman" w:hAnsi="Times New Roman" w:cs="Times New Roman"/>
                <w:sz w:val="20"/>
                <w:szCs w:val="20"/>
              </w:rPr>
              <w:t>-mm-</w:t>
            </w:r>
            <w:proofErr w:type="spellStart"/>
            <w:r w:rsidR="00653EA8" w:rsidRPr="001A2773">
              <w:rPr>
                <w:rFonts w:ascii="Times New Roman" w:hAnsi="Times New Roman" w:cs="Times New Roman"/>
                <w:sz w:val="20"/>
                <w:szCs w:val="20"/>
              </w:rPr>
              <w:t>dd</w:t>
            </w:r>
            <w:proofErr w:type="spellEnd"/>
            <w:r w:rsidR="00653EA8" w:rsidRPr="001A2773">
              <w:rPr>
                <w:rFonts w:ascii="Times New Roman" w:hAnsi="Times New Roman" w:cs="Times New Roman"/>
                <w:sz w:val="20"/>
                <w:szCs w:val="20"/>
              </w:rPr>
              <w:t xml:space="preserve">) </w:t>
            </w:r>
            <w:r w:rsidRPr="001A2773">
              <w:rPr>
                <w:rFonts w:ascii="Times New Roman" w:hAnsi="Times New Roman" w:cs="Times New Roman"/>
                <w:sz w:val="20"/>
                <w:szCs w:val="20"/>
              </w:rPr>
              <w:t xml:space="preserve">code </w:t>
            </w:r>
            <w:r w:rsidR="00653EA8" w:rsidRPr="001A2773">
              <w:rPr>
                <w:rFonts w:ascii="Times New Roman" w:hAnsi="Times New Roman" w:cs="Times New Roman"/>
                <w:sz w:val="20"/>
                <w:szCs w:val="20"/>
              </w:rPr>
              <w:t xml:space="preserve">of the </w:t>
            </w:r>
            <w:r w:rsidR="001D720F" w:rsidRPr="001A2773">
              <w:rPr>
                <w:rFonts w:ascii="Times New Roman" w:hAnsi="Times New Roman" w:cs="Times New Roman"/>
                <w:sz w:val="20"/>
                <w:szCs w:val="20"/>
              </w:rPr>
              <w:t>date of close of the derivative contract, whether at maturity date, expiring date for options (European or American), etc.</w:t>
            </w:r>
          </w:p>
        </w:tc>
      </w:tr>
    </w:tbl>
    <w:p w14:paraId="0FFDE7BA" w14:textId="77777777" w:rsidR="00BB7862" w:rsidRPr="001A2773" w:rsidRDefault="00BB7862">
      <w:pPr>
        <w:rPr>
          <w:rFonts w:ascii="Times New Roman" w:hAnsi="Times New Roman" w:cs="Times New Roman"/>
          <w:sz w:val="20"/>
          <w:szCs w:val="20"/>
        </w:rPr>
      </w:pPr>
    </w:p>
    <w:sectPr w:rsidR="00BB7862" w:rsidRPr="001A2773">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AAE5694" w15:done="0"/>
  <w15:commentEx w15:paraId="6D3C64EC" w15:done="0"/>
  <w15:commentEx w15:paraId="40F8A6EC" w15:done="0"/>
  <w15:commentEx w15:paraId="1E2888DF" w15:done="0"/>
  <w15:commentEx w15:paraId="1417A463" w15:done="0"/>
  <w15:commentEx w15:paraId="6A0A277B" w15:done="0"/>
  <w15:commentEx w15:paraId="22997865" w15:done="0"/>
  <w15:commentEx w15:paraId="74AC84F1" w15:done="0"/>
  <w15:commentEx w15:paraId="197511FB" w15:done="0"/>
  <w15:commentEx w15:paraId="3B3F8A8C" w15:done="0"/>
  <w15:commentEx w15:paraId="0FB2F7D3" w15:done="0"/>
  <w15:commentEx w15:paraId="5FDA20C2" w15:done="0"/>
  <w15:commentEx w15:paraId="4E279AC7" w15:done="0"/>
  <w15:commentEx w15:paraId="60699823" w15:done="0"/>
  <w15:commentEx w15:paraId="4DFE5A5E" w15:done="0"/>
  <w15:commentEx w15:paraId="31DDB851" w15:done="0"/>
  <w15:commentEx w15:paraId="21F4D20C" w15:done="0"/>
  <w15:commentEx w15:paraId="482AC8F0" w15:done="0"/>
  <w15:commentEx w15:paraId="2C6B69F8" w15:done="0"/>
  <w15:commentEx w15:paraId="2FCD0D36" w15:done="0"/>
  <w15:commentEx w15:paraId="68809A58" w15:done="0"/>
  <w15:commentEx w15:paraId="28AE17FC" w15:done="0"/>
  <w15:commentEx w15:paraId="39DAD53F" w15:done="0"/>
  <w15:commentEx w15:paraId="1B339C4B" w15:done="0"/>
  <w15:commentEx w15:paraId="25FFAAE3" w15:done="0"/>
  <w15:commentEx w15:paraId="5C4B7E6F"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12478"/>
    <w:multiLevelType w:val="hybridMultilevel"/>
    <w:tmpl w:val="A396501E"/>
    <w:lvl w:ilvl="0" w:tplc="27C2B91A">
      <w:numFmt w:val="bullet"/>
      <w:lvlText w:val="-"/>
      <w:lvlJc w:val="left"/>
      <w:pPr>
        <w:ind w:left="360" w:hanging="360"/>
      </w:pPr>
      <w:rPr>
        <w:rFonts w:ascii="Calibri" w:eastAsiaTheme="minorHAnsi" w:hAnsi="Calibri" w:cstheme="minorBidi"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
    <w:nsid w:val="094710DD"/>
    <w:multiLevelType w:val="hybridMultilevel"/>
    <w:tmpl w:val="6860B2DE"/>
    <w:lvl w:ilvl="0" w:tplc="8B781D2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B783CC2"/>
    <w:multiLevelType w:val="hybridMultilevel"/>
    <w:tmpl w:val="6DEA280C"/>
    <w:lvl w:ilvl="0" w:tplc="37CE2BCA">
      <w:start w:val="19"/>
      <w:numFmt w:val="bullet"/>
      <w:lvlText w:val="-"/>
      <w:lvlJc w:val="left"/>
      <w:pPr>
        <w:ind w:left="405" w:hanging="360"/>
      </w:pPr>
      <w:rPr>
        <w:rFonts w:ascii="Calibri" w:eastAsiaTheme="minorHAnsi" w:hAnsi="Calibri" w:cs="Calibr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3">
    <w:nsid w:val="103901CD"/>
    <w:multiLevelType w:val="hybridMultilevel"/>
    <w:tmpl w:val="D96C8608"/>
    <w:lvl w:ilvl="0" w:tplc="EB9C5080">
      <w:start w:val="19"/>
      <w:numFmt w:val="bullet"/>
      <w:lvlText w:val="-"/>
      <w:lvlJc w:val="left"/>
      <w:pPr>
        <w:ind w:left="465" w:hanging="360"/>
      </w:pPr>
      <w:rPr>
        <w:rFonts w:ascii="Calibri" w:eastAsiaTheme="minorHAnsi" w:hAnsi="Calibri" w:cs="Calibri" w:hint="default"/>
      </w:rPr>
    </w:lvl>
    <w:lvl w:ilvl="1" w:tplc="08090003" w:tentative="1">
      <w:start w:val="1"/>
      <w:numFmt w:val="bullet"/>
      <w:lvlText w:val="o"/>
      <w:lvlJc w:val="left"/>
      <w:pPr>
        <w:ind w:left="1185" w:hanging="360"/>
      </w:pPr>
      <w:rPr>
        <w:rFonts w:ascii="Courier New" w:hAnsi="Courier New" w:cs="Courier New" w:hint="default"/>
      </w:rPr>
    </w:lvl>
    <w:lvl w:ilvl="2" w:tplc="08090005" w:tentative="1">
      <w:start w:val="1"/>
      <w:numFmt w:val="bullet"/>
      <w:lvlText w:val=""/>
      <w:lvlJc w:val="left"/>
      <w:pPr>
        <w:ind w:left="1905" w:hanging="360"/>
      </w:pPr>
      <w:rPr>
        <w:rFonts w:ascii="Wingdings" w:hAnsi="Wingdings" w:hint="default"/>
      </w:rPr>
    </w:lvl>
    <w:lvl w:ilvl="3" w:tplc="08090001" w:tentative="1">
      <w:start w:val="1"/>
      <w:numFmt w:val="bullet"/>
      <w:lvlText w:val=""/>
      <w:lvlJc w:val="left"/>
      <w:pPr>
        <w:ind w:left="2625" w:hanging="360"/>
      </w:pPr>
      <w:rPr>
        <w:rFonts w:ascii="Symbol" w:hAnsi="Symbol" w:hint="default"/>
      </w:rPr>
    </w:lvl>
    <w:lvl w:ilvl="4" w:tplc="08090003" w:tentative="1">
      <w:start w:val="1"/>
      <w:numFmt w:val="bullet"/>
      <w:lvlText w:val="o"/>
      <w:lvlJc w:val="left"/>
      <w:pPr>
        <w:ind w:left="3345" w:hanging="360"/>
      </w:pPr>
      <w:rPr>
        <w:rFonts w:ascii="Courier New" w:hAnsi="Courier New" w:cs="Courier New" w:hint="default"/>
      </w:rPr>
    </w:lvl>
    <w:lvl w:ilvl="5" w:tplc="08090005" w:tentative="1">
      <w:start w:val="1"/>
      <w:numFmt w:val="bullet"/>
      <w:lvlText w:val=""/>
      <w:lvlJc w:val="left"/>
      <w:pPr>
        <w:ind w:left="4065" w:hanging="360"/>
      </w:pPr>
      <w:rPr>
        <w:rFonts w:ascii="Wingdings" w:hAnsi="Wingdings" w:hint="default"/>
      </w:rPr>
    </w:lvl>
    <w:lvl w:ilvl="6" w:tplc="08090001" w:tentative="1">
      <w:start w:val="1"/>
      <w:numFmt w:val="bullet"/>
      <w:lvlText w:val=""/>
      <w:lvlJc w:val="left"/>
      <w:pPr>
        <w:ind w:left="4785" w:hanging="360"/>
      </w:pPr>
      <w:rPr>
        <w:rFonts w:ascii="Symbol" w:hAnsi="Symbol" w:hint="default"/>
      </w:rPr>
    </w:lvl>
    <w:lvl w:ilvl="7" w:tplc="08090003" w:tentative="1">
      <w:start w:val="1"/>
      <w:numFmt w:val="bullet"/>
      <w:lvlText w:val="o"/>
      <w:lvlJc w:val="left"/>
      <w:pPr>
        <w:ind w:left="5505" w:hanging="360"/>
      </w:pPr>
      <w:rPr>
        <w:rFonts w:ascii="Courier New" w:hAnsi="Courier New" w:cs="Courier New" w:hint="default"/>
      </w:rPr>
    </w:lvl>
    <w:lvl w:ilvl="8" w:tplc="08090005" w:tentative="1">
      <w:start w:val="1"/>
      <w:numFmt w:val="bullet"/>
      <w:lvlText w:val=""/>
      <w:lvlJc w:val="left"/>
      <w:pPr>
        <w:ind w:left="6225" w:hanging="360"/>
      </w:pPr>
      <w:rPr>
        <w:rFonts w:ascii="Wingdings" w:hAnsi="Wingdings" w:hint="default"/>
      </w:rPr>
    </w:lvl>
  </w:abstractNum>
  <w:abstractNum w:abstractNumId="4">
    <w:nsid w:val="16A86814"/>
    <w:multiLevelType w:val="hybridMultilevel"/>
    <w:tmpl w:val="F0C2F5AC"/>
    <w:lvl w:ilvl="0" w:tplc="CB90FDE2">
      <w:start w:val="1"/>
      <w:numFmt w:val="lowerLetter"/>
      <w:lvlText w:val="%1."/>
      <w:lvlJc w:val="left"/>
      <w:pPr>
        <w:tabs>
          <w:tab w:val="num" w:pos="1833"/>
        </w:tabs>
        <w:ind w:left="1833"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183E5862">
      <w:start w:val="1"/>
      <w:numFmt w:val="lowerLetter"/>
      <w:lvlText w:val="%4)"/>
      <w:lvlJc w:val="left"/>
      <w:pPr>
        <w:ind w:left="2880" w:hanging="360"/>
      </w:pPr>
      <w:rPr>
        <w:rFonts w:ascii="Verdana" w:hAnsi="Verdana" w:hint="default"/>
        <w:b w:val="0"/>
        <w:i w:val="0"/>
        <w:caps w:val="0"/>
        <w:strike w:val="0"/>
        <w:dstrike w:val="0"/>
        <w:vanish w:val="0"/>
        <w:color w:val="auto"/>
        <w:sz w:val="20"/>
        <w:szCs w:val="24"/>
        <w:vertAlign w:val="baseline"/>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E961143"/>
    <w:multiLevelType w:val="hybridMultilevel"/>
    <w:tmpl w:val="51A48EC8"/>
    <w:lvl w:ilvl="0" w:tplc="685ACCAA">
      <w:start w:val="19"/>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98E7A3D"/>
    <w:multiLevelType w:val="hybridMultilevel"/>
    <w:tmpl w:val="FD565374"/>
    <w:lvl w:ilvl="0" w:tplc="67C091A6">
      <w:start w:val="101"/>
      <w:numFmt w:val="bullet"/>
      <w:lvlText w:val="-"/>
      <w:lvlJc w:val="left"/>
      <w:pPr>
        <w:ind w:left="720" w:hanging="360"/>
      </w:pPr>
      <w:rPr>
        <w:rFonts w:ascii="Calibri" w:eastAsia="Calibri" w:hAnsi="Calibri"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nsid w:val="3B3A5DF7"/>
    <w:multiLevelType w:val="hybridMultilevel"/>
    <w:tmpl w:val="D294EF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A34692B"/>
    <w:multiLevelType w:val="hybridMultilevel"/>
    <w:tmpl w:val="AEE4CCE8"/>
    <w:lvl w:ilvl="0" w:tplc="2BD02CC4">
      <w:start w:val="4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C1B6F60"/>
    <w:multiLevelType w:val="hybridMultilevel"/>
    <w:tmpl w:val="CDEC4E6C"/>
    <w:lvl w:ilvl="0" w:tplc="EDDA52B2">
      <w:numFmt w:val="bullet"/>
      <w:lvlText w:val="-"/>
      <w:lvlJc w:val="left"/>
      <w:pPr>
        <w:ind w:left="720" w:hanging="360"/>
      </w:pPr>
      <w:rPr>
        <w:rFonts w:ascii="Calibri" w:eastAsiaTheme="minorHAnsi" w:hAnsi="Calibri" w:cstheme="minorBid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0">
    <w:nsid w:val="59B36C03"/>
    <w:multiLevelType w:val="hybridMultilevel"/>
    <w:tmpl w:val="1480BD96"/>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1">
    <w:nsid w:val="62593046"/>
    <w:multiLevelType w:val="hybridMultilevel"/>
    <w:tmpl w:val="61DA3DBE"/>
    <w:lvl w:ilvl="0" w:tplc="D0AE5DAE">
      <w:start w:val="4"/>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6572088B"/>
    <w:multiLevelType w:val="hybridMultilevel"/>
    <w:tmpl w:val="7A16102E"/>
    <w:lvl w:ilvl="0" w:tplc="0218B858">
      <w:start w:val="19"/>
      <w:numFmt w:val="bullet"/>
      <w:lvlText w:val="-"/>
      <w:lvlJc w:val="left"/>
      <w:pPr>
        <w:ind w:left="360" w:firstLine="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9"/>
  </w:num>
  <w:num w:numId="4">
    <w:abstractNumId w:val="3"/>
  </w:num>
  <w:num w:numId="5">
    <w:abstractNumId w:val="10"/>
  </w:num>
  <w:num w:numId="6">
    <w:abstractNumId w:val="8"/>
  </w:num>
  <w:num w:numId="7">
    <w:abstractNumId w:val="0"/>
  </w:num>
  <w:num w:numId="8">
    <w:abstractNumId w:val="11"/>
  </w:num>
  <w:num w:numId="9">
    <w:abstractNumId w:val="4"/>
  </w:num>
  <w:num w:numId="10">
    <w:abstractNumId w:val="12"/>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
    <w15:presenceInfo w15:providerId="None" w15:userId="Migu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doNotDisplayPageBoundaries/>
  <w:proofState w:spelling="clean" w:grammar="clean"/>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D2A1B"/>
    <w:rsid w:val="00036A6C"/>
    <w:rsid w:val="00047734"/>
    <w:rsid w:val="00061174"/>
    <w:rsid w:val="000678D4"/>
    <w:rsid w:val="00072A8B"/>
    <w:rsid w:val="00083DF9"/>
    <w:rsid w:val="000940EB"/>
    <w:rsid w:val="000D145F"/>
    <w:rsid w:val="000D3A19"/>
    <w:rsid w:val="000D7EDD"/>
    <w:rsid w:val="000E18BF"/>
    <w:rsid w:val="000E2680"/>
    <w:rsid w:val="000F29A4"/>
    <w:rsid w:val="000F78DA"/>
    <w:rsid w:val="001112A9"/>
    <w:rsid w:val="00114662"/>
    <w:rsid w:val="00120A57"/>
    <w:rsid w:val="00135EF3"/>
    <w:rsid w:val="00144293"/>
    <w:rsid w:val="001442E3"/>
    <w:rsid w:val="00162680"/>
    <w:rsid w:val="00175D0D"/>
    <w:rsid w:val="00184D4C"/>
    <w:rsid w:val="00185685"/>
    <w:rsid w:val="00185B67"/>
    <w:rsid w:val="00191C5C"/>
    <w:rsid w:val="00197387"/>
    <w:rsid w:val="001A078A"/>
    <w:rsid w:val="001A2773"/>
    <w:rsid w:val="001A7774"/>
    <w:rsid w:val="001D0497"/>
    <w:rsid w:val="001D71BB"/>
    <w:rsid w:val="001D720F"/>
    <w:rsid w:val="001D7687"/>
    <w:rsid w:val="001E19AB"/>
    <w:rsid w:val="001E6FAD"/>
    <w:rsid w:val="001E7BBE"/>
    <w:rsid w:val="00215BF6"/>
    <w:rsid w:val="00222791"/>
    <w:rsid w:val="0022331A"/>
    <w:rsid w:val="00244AB6"/>
    <w:rsid w:val="002468EB"/>
    <w:rsid w:val="00251F87"/>
    <w:rsid w:val="00253F31"/>
    <w:rsid w:val="00260572"/>
    <w:rsid w:val="00266968"/>
    <w:rsid w:val="002670AD"/>
    <w:rsid w:val="0028170A"/>
    <w:rsid w:val="00282528"/>
    <w:rsid w:val="00282D9A"/>
    <w:rsid w:val="00283F6C"/>
    <w:rsid w:val="002841D1"/>
    <w:rsid w:val="002860B6"/>
    <w:rsid w:val="002939D6"/>
    <w:rsid w:val="002A008D"/>
    <w:rsid w:val="002A12F6"/>
    <w:rsid w:val="002A578E"/>
    <w:rsid w:val="002C09E2"/>
    <w:rsid w:val="002D0C74"/>
    <w:rsid w:val="002E1445"/>
    <w:rsid w:val="0031661F"/>
    <w:rsid w:val="003175F0"/>
    <w:rsid w:val="003179EC"/>
    <w:rsid w:val="00320345"/>
    <w:rsid w:val="003208D2"/>
    <w:rsid w:val="00321C67"/>
    <w:rsid w:val="003264A9"/>
    <w:rsid w:val="0034000D"/>
    <w:rsid w:val="00360AA8"/>
    <w:rsid w:val="00373D0F"/>
    <w:rsid w:val="003814BE"/>
    <w:rsid w:val="00386AD3"/>
    <w:rsid w:val="00390DC9"/>
    <w:rsid w:val="003911E9"/>
    <w:rsid w:val="003C122F"/>
    <w:rsid w:val="003D149B"/>
    <w:rsid w:val="003F1BFA"/>
    <w:rsid w:val="00400866"/>
    <w:rsid w:val="00404B62"/>
    <w:rsid w:val="00407D6B"/>
    <w:rsid w:val="00431AB7"/>
    <w:rsid w:val="004345B9"/>
    <w:rsid w:val="004360A1"/>
    <w:rsid w:val="0044654B"/>
    <w:rsid w:val="00446709"/>
    <w:rsid w:val="00447771"/>
    <w:rsid w:val="004516AF"/>
    <w:rsid w:val="004608B1"/>
    <w:rsid w:val="00474356"/>
    <w:rsid w:val="00484FC7"/>
    <w:rsid w:val="0049156F"/>
    <w:rsid w:val="004A449C"/>
    <w:rsid w:val="004A7D23"/>
    <w:rsid w:val="004C2105"/>
    <w:rsid w:val="004F1E99"/>
    <w:rsid w:val="00501221"/>
    <w:rsid w:val="005031B9"/>
    <w:rsid w:val="00503A7D"/>
    <w:rsid w:val="005234E2"/>
    <w:rsid w:val="00524B63"/>
    <w:rsid w:val="005267BB"/>
    <w:rsid w:val="00537097"/>
    <w:rsid w:val="00542C54"/>
    <w:rsid w:val="00551186"/>
    <w:rsid w:val="00570F09"/>
    <w:rsid w:val="00581DCF"/>
    <w:rsid w:val="00585B42"/>
    <w:rsid w:val="00592BCE"/>
    <w:rsid w:val="00594C57"/>
    <w:rsid w:val="005D735F"/>
    <w:rsid w:val="005F466F"/>
    <w:rsid w:val="00604CB4"/>
    <w:rsid w:val="00605317"/>
    <w:rsid w:val="006369F8"/>
    <w:rsid w:val="00653EA8"/>
    <w:rsid w:val="00657890"/>
    <w:rsid w:val="00662C81"/>
    <w:rsid w:val="00671642"/>
    <w:rsid w:val="00672975"/>
    <w:rsid w:val="00682179"/>
    <w:rsid w:val="006863B3"/>
    <w:rsid w:val="00696823"/>
    <w:rsid w:val="006972B0"/>
    <w:rsid w:val="006B63DE"/>
    <w:rsid w:val="006D686C"/>
    <w:rsid w:val="006E718D"/>
    <w:rsid w:val="00710312"/>
    <w:rsid w:val="007145B1"/>
    <w:rsid w:val="00734528"/>
    <w:rsid w:val="007450F6"/>
    <w:rsid w:val="00772A6A"/>
    <w:rsid w:val="0077359B"/>
    <w:rsid w:val="007774D4"/>
    <w:rsid w:val="007B01C1"/>
    <w:rsid w:val="007B1CE2"/>
    <w:rsid w:val="007B4E66"/>
    <w:rsid w:val="007B5DAF"/>
    <w:rsid w:val="007C0F4C"/>
    <w:rsid w:val="007D731C"/>
    <w:rsid w:val="007E0F99"/>
    <w:rsid w:val="007E1D5B"/>
    <w:rsid w:val="007E4468"/>
    <w:rsid w:val="0080252A"/>
    <w:rsid w:val="00811693"/>
    <w:rsid w:val="00821066"/>
    <w:rsid w:val="008313BB"/>
    <w:rsid w:val="00854FAD"/>
    <w:rsid w:val="0086218F"/>
    <w:rsid w:val="00863047"/>
    <w:rsid w:val="00875CF9"/>
    <w:rsid w:val="00893D47"/>
    <w:rsid w:val="008A0256"/>
    <w:rsid w:val="008A4869"/>
    <w:rsid w:val="008A7D0A"/>
    <w:rsid w:val="008C2DC9"/>
    <w:rsid w:val="008C5D61"/>
    <w:rsid w:val="008D093F"/>
    <w:rsid w:val="008E3052"/>
    <w:rsid w:val="008F6629"/>
    <w:rsid w:val="00914084"/>
    <w:rsid w:val="00915D77"/>
    <w:rsid w:val="009216AE"/>
    <w:rsid w:val="0093032C"/>
    <w:rsid w:val="00934249"/>
    <w:rsid w:val="009350D6"/>
    <w:rsid w:val="00976870"/>
    <w:rsid w:val="00987A1F"/>
    <w:rsid w:val="009A6BBA"/>
    <w:rsid w:val="009B1C0C"/>
    <w:rsid w:val="009B3852"/>
    <w:rsid w:val="009C1618"/>
    <w:rsid w:val="009C40DD"/>
    <w:rsid w:val="009E4137"/>
    <w:rsid w:val="009F7E97"/>
    <w:rsid w:val="00A16F09"/>
    <w:rsid w:val="00A2140F"/>
    <w:rsid w:val="00A2366E"/>
    <w:rsid w:val="00A421B7"/>
    <w:rsid w:val="00A730C7"/>
    <w:rsid w:val="00A9005C"/>
    <w:rsid w:val="00A92171"/>
    <w:rsid w:val="00A9427A"/>
    <w:rsid w:val="00AB2E2F"/>
    <w:rsid w:val="00AB401E"/>
    <w:rsid w:val="00AB50B5"/>
    <w:rsid w:val="00AC2627"/>
    <w:rsid w:val="00AD2A1B"/>
    <w:rsid w:val="00AD3A0B"/>
    <w:rsid w:val="00AE27FF"/>
    <w:rsid w:val="00AE747A"/>
    <w:rsid w:val="00B14863"/>
    <w:rsid w:val="00B35BEE"/>
    <w:rsid w:val="00B4204A"/>
    <w:rsid w:val="00B44437"/>
    <w:rsid w:val="00B52DC2"/>
    <w:rsid w:val="00B57836"/>
    <w:rsid w:val="00B62F9C"/>
    <w:rsid w:val="00B63434"/>
    <w:rsid w:val="00B65483"/>
    <w:rsid w:val="00B84B92"/>
    <w:rsid w:val="00B93FB6"/>
    <w:rsid w:val="00BA12FB"/>
    <w:rsid w:val="00BB1757"/>
    <w:rsid w:val="00BB1F69"/>
    <w:rsid w:val="00BB7862"/>
    <w:rsid w:val="00BC1CCF"/>
    <w:rsid w:val="00BC709A"/>
    <w:rsid w:val="00C0282D"/>
    <w:rsid w:val="00C04AD4"/>
    <w:rsid w:val="00C06AA0"/>
    <w:rsid w:val="00C12E08"/>
    <w:rsid w:val="00C3082A"/>
    <w:rsid w:val="00C51810"/>
    <w:rsid w:val="00C57D09"/>
    <w:rsid w:val="00C80E0B"/>
    <w:rsid w:val="00C827A3"/>
    <w:rsid w:val="00C96DCD"/>
    <w:rsid w:val="00CA3BAF"/>
    <w:rsid w:val="00CB1AF3"/>
    <w:rsid w:val="00CB56D5"/>
    <w:rsid w:val="00CB7A28"/>
    <w:rsid w:val="00CC5AD7"/>
    <w:rsid w:val="00CD060E"/>
    <w:rsid w:val="00CD125A"/>
    <w:rsid w:val="00CD728A"/>
    <w:rsid w:val="00CE00BC"/>
    <w:rsid w:val="00CE1363"/>
    <w:rsid w:val="00CF1D3B"/>
    <w:rsid w:val="00D255DB"/>
    <w:rsid w:val="00D37DFC"/>
    <w:rsid w:val="00D4396B"/>
    <w:rsid w:val="00D44326"/>
    <w:rsid w:val="00D53391"/>
    <w:rsid w:val="00D56C74"/>
    <w:rsid w:val="00D60FBD"/>
    <w:rsid w:val="00D64BD7"/>
    <w:rsid w:val="00D80685"/>
    <w:rsid w:val="00DA29C1"/>
    <w:rsid w:val="00DB4483"/>
    <w:rsid w:val="00DC4703"/>
    <w:rsid w:val="00DC7492"/>
    <w:rsid w:val="00DE376E"/>
    <w:rsid w:val="00E00CD2"/>
    <w:rsid w:val="00E01AFD"/>
    <w:rsid w:val="00E13DB0"/>
    <w:rsid w:val="00E25133"/>
    <w:rsid w:val="00E27D0D"/>
    <w:rsid w:val="00E31240"/>
    <w:rsid w:val="00E32142"/>
    <w:rsid w:val="00E5012B"/>
    <w:rsid w:val="00E566EB"/>
    <w:rsid w:val="00E67697"/>
    <w:rsid w:val="00EB156A"/>
    <w:rsid w:val="00EB633C"/>
    <w:rsid w:val="00EC73F8"/>
    <w:rsid w:val="00EE1A1A"/>
    <w:rsid w:val="00EF5E95"/>
    <w:rsid w:val="00F0185A"/>
    <w:rsid w:val="00F02B25"/>
    <w:rsid w:val="00F04720"/>
    <w:rsid w:val="00F0680A"/>
    <w:rsid w:val="00F178D7"/>
    <w:rsid w:val="00F2059B"/>
    <w:rsid w:val="00F2409D"/>
    <w:rsid w:val="00F250EE"/>
    <w:rsid w:val="00F2513D"/>
    <w:rsid w:val="00F310C0"/>
    <w:rsid w:val="00F37BD4"/>
    <w:rsid w:val="00F46922"/>
    <w:rsid w:val="00F50DDE"/>
    <w:rsid w:val="00F61770"/>
    <w:rsid w:val="00F7463E"/>
    <w:rsid w:val="00F902B5"/>
    <w:rsid w:val="00FA0F4D"/>
    <w:rsid w:val="00FA2496"/>
    <w:rsid w:val="00FC00FD"/>
    <w:rsid w:val="00FC39F0"/>
    <w:rsid w:val="00FC6002"/>
    <w:rsid w:val="00FC69EF"/>
    <w:rsid w:val="00FD0DAC"/>
    <w:rsid w:val="00FD49CD"/>
    <w:rsid w:val="00FE3A78"/>
    <w:rsid w:val="00FF23BE"/>
    <w:rsid w:val="00FF5B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4A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D2A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D71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71BB"/>
    <w:rPr>
      <w:rFonts w:ascii="Tahoma" w:hAnsi="Tahoma" w:cs="Tahoma"/>
      <w:sz w:val="16"/>
      <w:szCs w:val="16"/>
    </w:rPr>
  </w:style>
  <w:style w:type="character" w:styleId="CommentReference">
    <w:name w:val="annotation reference"/>
    <w:basedOn w:val="DefaultParagraphFont"/>
    <w:uiPriority w:val="99"/>
    <w:semiHidden/>
    <w:unhideWhenUsed/>
    <w:rsid w:val="00605317"/>
    <w:rPr>
      <w:sz w:val="16"/>
      <w:szCs w:val="16"/>
    </w:rPr>
  </w:style>
  <w:style w:type="paragraph" w:styleId="CommentText">
    <w:name w:val="annotation text"/>
    <w:basedOn w:val="Normal"/>
    <w:link w:val="CommentTextChar"/>
    <w:uiPriority w:val="99"/>
    <w:semiHidden/>
    <w:unhideWhenUsed/>
    <w:rsid w:val="00605317"/>
    <w:pPr>
      <w:spacing w:line="240" w:lineRule="auto"/>
    </w:pPr>
    <w:rPr>
      <w:sz w:val="20"/>
      <w:szCs w:val="20"/>
    </w:rPr>
  </w:style>
  <w:style w:type="character" w:customStyle="1" w:styleId="CommentTextChar">
    <w:name w:val="Comment Text Char"/>
    <w:basedOn w:val="DefaultParagraphFont"/>
    <w:link w:val="CommentText"/>
    <w:uiPriority w:val="99"/>
    <w:semiHidden/>
    <w:rsid w:val="00605317"/>
    <w:rPr>
      <w:sz w:val="20"/>
      <w:szCs w:val="20"/>
    </w:rPr>
  </w:style>
  <w:style w:type="paragraph" w:styleId="CommentSubject">
    <w:name w:val="annotation subject"/>
    <w:basedOn w:val="CommentText"/>
    <w:next w:val="CommentText"/>
    <w:link w:val="CommentSubjectChar"/>
    <w:uiPriority w:val="99"/>
    <w:semiHidden/>
    <w:unhideWhenUsed/>
    <w:rsid w:val="00605317"/>
    <w:rPr>
      <w:b/>
      <w:bCs/>
    </w:rPr>
  </w:style>
  <w:style w:type="character" w:customStyle="1" w:styleId="CommentSubjectChar">
    <w:name w:val="Comment Subject Char"/>
    <w:basedOn w:val="CommentTextChar"/>
    <w:link w:val="CommentSubject"/>
    <w:uiPriority w:val="99"/>
    <w:semiHidden/>
    <w:rsid w:val="00605317"/>
    <w:rPr>
      <w:b/>
      <w:bCs/>
      <w:sz w:val="20"/>
      <w:szCs w:val="20"/>
    </w:rPr>
  </w:style>
  <w:style w:type="paragraph" w:styleId="ListParagraph">
    <w:name w:val="List Paragraph"/>
    <w:basedOn w:val="Normal"/>
    <w:uiPriority w:val="34"/>
    <w:qFormat/>
    <w:rsid w:val="00581DCF"/>
    <w:pPr>
      <w:ind w:left="720"/>
      <w:contextualSpacing/>
    </w:pPr>
  </w:style>
  <w:style w:type="character" w:customStyle="1" w:styleId="apple-converted-space">
    <w:name w:val="apple-converted-space"/>
    <w:basedOn w:val="DefaultParagraphFont"/>
    <w:rsid w:val="00061174"/>
  </w:style>
  <w:style w:type="paragraph" w:styleId="Revision">
    <w:name w:val="Revision"/>
    <w:hidden/>
    <w:uiPriority w:val="99"/>
    <w:semiHidden/>
    <w:rsid w:val="00F0680A"/>
    <w:pPr>
      <w:spacing w:after="0" w:line="240" w:lineRule="auto"/>
    </w:pPr>
  </w:style>
  <w:style w:type="paragraph" w:styleId="NoSpacing">
    <w:name w:val="No Spacing"/>
    <w:uiPriority w:val="1"/>
    <w:qFormat/>
    <w:rsid w:val="002A578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D2A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D71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71BB"/>
    <w:rPr>
      <w:rFonts w:ascii="Tahoma" w:hAnsi="Tahoma" w:cs="Tahoma"/>
      <w:sz w:val="16"/>
      <w:szCs w:val="16"/>
    </w:rPr>
  </w:style>
  <w:style w:type="character" w:styleId="CommentReference">
    <w:name w:val="annotation reference"/>
    <w:basedOn w:val="DefaultParagraphFont"/>
    <w:uiPriority w:val="99"/>
    <w:semiHidden/>
    <w:unhideWhenUsed/>
    <w:rsid w:val="00605317"/>
    <w:rPr>
      <w:sz w:val="16"/>
      <w:szCs w:val="16"/>
    </w:rPr>
  </w:style>
  <w:style w:type="paragraph" w:styleId="CommentText">
    <w:name w:val="annotation text"/>
    <w:basedOn w:val="Normal"/>
    <w:link w:val="CommentTextChar"/>
    <w:uiPriority w:val="99"/>
    <w:semiHidden/>
    <w:unhideWhenUsed/>
    <w:rsid w:val="00605317"/>
    <w:pPr>
      <w:spacing w:line="240" w:lineRule="auto"/>
    </w:pPr>
    <w:rPr>
      <w:sz w:val="20"/>
      <w:szCs w:val="20"/>
    </w:rPr>
  </w:style>
  <w:style w:type="character" w:customStyle="1" w:styleId="CommentTextChar">
    <w:name w:val="Comment Text Char"/>
    <w:basedOn w:val="DefaultParagraphFont"/>
    <w:link w:val="CommentText"/>
    <w:uiPriority w:val="99"/>
    <w:semiHidden/>
    <w:rsid w:val="00605317"/>
    <w:rPr>
      <w:sz w:val="20"/>
      <w:szCs w:val="20"/>
    </w:rPr>
  </w:style>
  <w:style w:type="paragraph" w:styleId="CommentSubject">
    <w:name w:val="annotation subject"/>
    <w:basedOn w:val="CommentText"/>
    <w:next w:val="CommentText"/>
    <w:link w:val="CommentSubjectChar"/>
    <w:uiPriority w:val="99"/>
    <w:semiHidden/>
    <w:unhideWhenUsed/>
    <w:rsid w:val="00605317"/>
    <w:rPr>
      <w:b/>
      <w:bCs/>
    </w:rPr>
  </w:style>
  <w:style w:type="character" w:customStyle="1" w:styleId="CommentSubjectChar">
    <w:name w:val="Comment Subject Char"/>
    <w:basedOn w:val="CommentTextChar"/>
    <w:link w:val="CommentSubject"/>
    <w:uiPriority w:val="99"/>
    <w:semiHidden/>
    <w:rsid w:val="00605317"/>
    <w:rPr>
      <w:b/>
      <w:bCs/>
      <w:sz w:val="20"/>
      <w:szCs w:val="20"/>
    </w:rPr>
  </w:style>
  <w:style w:type="paragraph" w:styleId="ListParagraph">
    <w:name w:val="List Paragraph"/>
    <w:basedOn w:val="Normal"/>
    <w:uiPriority w:val="34"/>
    <w:qFormat/>
    <w:rsid w:val="00581DCF"/>
    <w:pPr>
      <w:ind w:left="720"/>
      <w:contextualSpacing/>
    </w:pPr>
  </w:style>
  <w:style w:type="character" w:customStyle="1" w:styleId="apple-converted-space">
    <w:name w:val="apple-converted-space"/>
    <w:basedOn w:val="DefaultParagraphFont"/>
    <w:rsid w:val="00061174"/>
  </w:style>
  <w:style w:type="paragraph" w:styleId="Revision">
    <w:name w:val="Revision"/>
    <w:hidden/>
    <w:uiPriority w:val="99"/>
    <w:semiHidden/>
    <w:rsid w:val="00F0680A"/>
    <w:pPr>
      <w:spacing w:after="0" w:line="240" w:lineRule="auto"/>
    </w:pPr>
  </w:style>
  <w:style w:type="paragraph" w:styleId="NoSpacing">
    <w:name w:val="No Spacing"/>
    <w:uiPriority w:val="1"/>
    <w:qFormat/>
    <w:rsid w:val="002A578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439671">
      <w:bodyDiv w:val="1"/>
      <w:marLeft w:val="0"/>
      <w:marRight w:val="0"/>
      <w:marTop w:val="0"/>
      <w:marBottom w:val="0"/>
      <w:divBdr>
        <w:top w:val="none" w:sz="0" w:space="0" w:color="auto"/>
        <w:left w:val="none" w:sz="0" w:space="0" w:color="auto"/>
        <w:bottom w:val="none" w:sz="0" w:space="0" w:color="auto"/>
        <w:right w:val="none" w:sz="0" w:space="0" w:color="auto"/>
      </w:divBdr>
    </w:div>
    <w:div w:id="627518114">
      <w:bodyDiv w:val="1"/>
      <w:marLeft w:val="0"/>
      <w:marRight w:val="0"/>
      <w:marTop w:val="0"/>
      <w:marBottom w:val="0"/>
      <w:divBdr>
        <w:top w:val="none" w:sz="0" w:space="0" w:color="auto"/>
        <w:left w:val="none" w:sz="0" w:space="0" w:color="auto"/>
        <w:bottom w:val="none" w:sz="0" w:space="0" w:color="auto"/>
        <w:right w:val="none" w:sz="0" w:space="0" w:color="auto"/>
      </w:divBdr>
    </w:div>
    <w:div w:id="632559306">
      <w:bodyDiv w:val="1"/>
      <w:marLeft w:val="0"/>
      <w:marRight w:val="0"/>
      <w:marTop w:val="0"/>
      <w:marBottom w:val="0"/>
      <w:divBdr>
        <w:top w:val="none" w:sz="0" w:space="0" w:color="auto"/>
        <w:left w:val="none" w:sz="0" w:space="0" w:color="auto"/>
        <w:bottom w:val="none" w:sz="0" w:space="0" w:color="auto"/>
        <w:right w:val="none" w:sz="0" w:space="0" w:color="auto"/>
      </w:divBdr>
    </w:div>
    <w:div w:id="670521239">
      <w:bodyDiv w:val="1"/>
      <w:marLeft w:val="0"/>
      <w:marRight w:val="0"/>
      <w:marTop w:val="0"/>
      <w:marBottom w:val="0"/>
      <w:divBdr>
        <w:top w:val="none" w:sz="0" w:space="0" w:color="auto"/>
        <w:left w:val="none" w:sz="0" w:space="0" w:color="auto"/>
        <w:bottom w:val="none" w:sz="0" w:space="0" w:color="auto"/>
        <w:right w:val="none" w:sz="0" w:space="0" w:color="auto"/>
      </w:divBdr>
    </w:div>
    <w:div w:id="1546603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microsoft.com/office/2011/relationships/commentsExtended" Target="commentsExtended.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people" Target="people.xml"/><Relationship Id="rId5"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257B34-1B94-47AE-A273-19C51335DEC0}">
  <ds:schemaRefs/>
</ds:datastoreItem>
</file>

<file path=customXml/itemProps2.xml><?xml version="1.0" encoding="utf-8"?>
<ds:datastoreItem xmlns:ds="http://schemas.openxmlformats.org/officeDocument/2006/customXml" ds:itemID="{7EA64CB1-0E29-4468-8F6D-6B00BAA09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4047</Words>
  <Characters>23070</Characters>
  <Application>Microsoft Office Word</Application>
  <DocSecurity>0</DocSecurity>
  <Lines>192</Lines>
  <Paragraphs>54</Paragraphs>
  <ScaleCrop>false</ScaleCrop>
  <Company/>
  <LinksUpToDate>false</LinksUpToDate>
  <CharactersWithSpaces>27063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2015-07-02T20:56:00Z</dcterms:created>
  <dcterms:modified xsi:type="dcterms:W3CDTF">2015-08-05T15:04:00Z</dcterms:modified>
</cp:coreProperties>
</file>